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0A526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0A5269">
        <w:rPr>
          <w:rFonts w:ascii="Robotim" w:eastAsia="SimSun" w:hAnsi="Robotim" w:cs="Arial"/>
          <w:lang w:val="sr-Latn-ME" w:eastAsia="zh-CN"/>
        </w:rPr>
        <w:t xml:space="preserve">Projekt </w:t>
      </w:r>
      <w:r w:rsidRPr="000A526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0A526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0A526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0A526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AEF71D7" w:rsidR="00812FA1" w:rsidRPr="000A526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0A5269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0A5269">
        <w:rPr>
          <w:rFonts w:ascii="Robotim" w:eastAsia="SimSun" w:hAnsi="Robotim" w:cs="Arial"/>
          <w:lang w:val="sr-Latn-ME" w:eastAsia="zh-CN"/>
        </w:rPr>
        <w:t>14</w:t>
      </w:r>
      <w:r w:rsidRPr="000A5269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61F8D60A" w:rsidR="00812FA1" w:rsidRPr="000A526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0A526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0A5269">
        <w:rPr>
          <w:rFonts w:ascii="Robotim" w:eastAsia="SimSun" w:hAnsi="Robotim" w:cs="Arial"/>
          <w:lang w:val="sr-Latn-ME" w:eastAsia="zh-CN"/>
        </w:rPr>
        <w:t>12</w:t>
      </w:r>
      <w:r w:rsidRPr="000A5269">
        <w:rPr>
          <w:rFonts w:ascii="Robotim" w:eastAsia="SimSun" w:hAnsi="Robotim" w:cs="Arial"/>
          <w:lang w:val="sr-Latn-ME" w:eastAsia="zh-CN"/>
        </w:rPr>
        <w:t>.</w:t>
      </w:r>
      <w:r w:rsidR="00C4328C" w:rsidRPr="000A5269">
        <w:rPr>
          <w:rFonts w:ascii="Robotim" w:eastAsia="SimSun" w:hAnsi="Robotim" w:cs="Arial"/>
          <w:lang w:val="sr-Latn-ME" w:eastAsia="zh-CN"/>
        </w:rPr>
        <w:t>1</w:t>
      </w:r>
      <w:r w:rsidRPr="000A5269">
        <w:rPr>
          <w:rFonts w:ascii="Robotim" w:eastAsia="SimSun" w:hAnsi="Robotim" w:cs="Arial"/>
          <w:lang w:val="sr-Latn-ME" w:eastAsia="zh-CN"/>
        </w:rPr>
        <w:t>.202</w:t>
      </w:r>
      <w:r w:rsidR="00C4328C" w:rsidRPr="000A5269">
        <w:rPr>
          <w:rFonts w:ascii="Robotim" w:eastAsia="SimSun" w:hAnsi="Robotim" w:cs="Arial"/>
          <w:lang w:val="sr-Latn-ME" w:eastAsia="zh-CN"/>
        </w:rPr>
        <w:t>1</w:t>
      </w:r>
      <w:r w:rsidRPr="000A5269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0A5269">
        <w:rPr>
          <w:rFonts w:ascii="Robotim" w:eastAsia="SimSun" w:hAnsi="Robotim" w:cs="Arial"/>
          <w:lang w:val="sr-Latn-ME" w:eastAsia="zh-CN"/>
        </w:rPr>
        <w:t>15</w:t>
      </w:r>
      <w:r w:rsidRPr="000A5269">
        <w:rPr>
          <w:rFonts w:ascii="Robotim" w:eastAsia="SimSun" w:hAnsi="Robotim" w:cs="Arial"/>
          <w:lang w:val="sr-Latn-ME" w:eastAsia="zh-CN"/>
        </w:rPr>
        <w:t>.</w:t>
      </w:r>
      <w:r w:rsidR="00D465D6" w:rsidRPr="000A5269">
        <w:rPr>
          <w:rFonts w:ascii="Robotim" w:eastAsia="SimSun" w:hAnsi="Robotim" w:cs="Arial"/>
          <w:lang w:val="sr-Latn-ME" w:eastAsia="zh-CN"/>
        </w:rPr>
        <w:t>1</w:t>
      </w:r>
      <w:r w:rsidRPr="000A5269">
        <w:rPr>
          <w:rFonts w:ascii="Robotim" w:eastAsia="SimSun" w:hAnsi="Robotim" w:cs="Arial"/>
          <w:lang w:val="sr-Latn-ME" w:eastAsia="zh-CN"/>
        </w:rPr>
        <w:t>.202</w:t>
      </w:r>
      <w:r w:rsidR="00C4328C" w:rsidRPr="000A5269">
        <w:rPr>
          <w:rFonts w:ascii="Robotim" w:eastAsia="SimSun" w:hAnsi="Robotim" w:cs="Arial"/>
          <w:lang w:val="sr-Latn-ME" w:eastAsia="zh-CN"/>
        </w:rPr>
        <w:t>1</w:t>
      </w:r>
      <w:r w:rsidRPr="000A5269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0A526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0A526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0A526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0A526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0A526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0A5269">
        <w:rPr>
          <w:rFonts w:ascii="Robotim" w:eastAsia="SimSun" w:hAnsi="Robotim" w:cs="Arial"/>
          <w:b/>
          <w:lang w:val="sr-Latn-ME" w:eastAsia="zh-CN"/>
        </w:rPr>
        <w:tab/>
      </w:r>
      <w:r w:rsidRPr="000A526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0A5269">
        <w:rPr>
          <w:rFonts w:ascii="Robotim" w:eastAsia="SimSun" w:hAnsi="Robotim" w:cs="Arial"/>
          <w:bCs/>
          <w:lang w:val="sr-Latn-ME" w:eastAsia="zh-CN"/>
        </w:rPr>
        <w:tab/>
      </w:r>
      <w:r w:rsidRPr="000A5269">
        <w:rPr>
          <w:rFonts w:ascii="Robotim" w:eastAsia="SimSun" w:hAnsi="Robotim" w:cs="Arial"/>
          <w:bCs/>
          <w:lang w:val="sr-Latn-ME" w:eastAsia="zh-CN"/>
        </w:rPr>
        <w:tab/>
      </w:r>
      <w:r w:rsidRPr="000A526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0A526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0A526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0A526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E4CE5E8" w:rsidR="00812FA1" w:rsidRPr="000A526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t>Datum održavanja:</w:t>
      </w:r>
      <w:r w:rsidRPr="000A526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0A5269">
        <w:rPr>
          <w:rFonts w:ascii="Robotim" w:eastAsia="SimSun" w:hAnsi="Robotim" w:cs="Arial"/>
          <w:lang w:val="sr-Latn-ME" w:eastAsia="zh-CN"/>
        </w:rPr>
        <w:t xml:space="preserve">12.1.2021. </w:t>
      </w:r>
      <w:r w:rsidRPr="000A5269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0A5269">
        <w:rPr>
          <w:rFonts w:ascii="Robotim" w:eastAsia="SimSun" w:hAnsi="Robotim" w:cs="Arial"/>
          <w:lang w:val="sr-Latn-ME" w:eastAsia="zh-CN"/>
        </w:rPr>
        <w:t xml:space="preserve">15.1.2021. </w:t>
      </w:r>
      <w:r w:rsidRPr="000A5269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0A526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0A5269">
        <w:rPr>
          <w:rFonts w:ascii="Robotim" w:eastAsia="SimSun" w:hAnsi="Robotim" w:cs="Arial"/>
          <w:b/>
          <w:lang w:val="sr-Latn-ME" w:eastAsia="zh-CN"/>
        </w:rPr>
        <w:tab/>
      </w:r>
      <w:r w:rsidRPr="000A526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526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t>Voditelji/ke:</w:t>
      </w:r>
      <w:r w:rsidRPr="000A5269">
        <w:rPr>
          <w:rFonts w:ascii="Robotim" w:eastAsia="SimSun" w:hAnsi="Robotim" w:cs="Arial"/>
          <w:b/>
          <w:lang w:val="sr-Latn-ME" w:eastAsia="zh-CN"/>
        </w:rPr>
        <w:tab/>
      </w:r>
      <w:r w:rsidRPr="000A5269">
        <w:rPr>
          <w:rFonts w:ascii="Robotim" w:eastAsia="SimSun" w:hAnsi="Robotim" w:cs="Arial"/>
          <w:b/>
          <w:lang w:val="sr-Latn-ME" w:eastAsia="zh-CN"/>
        </w:rPr>
        <w:tab/>
      </w:r>
      <w:r w:rsidRPr="000A5269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77777777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0A5269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AFA4102" w14:textId="77777777" w:rsidR="000A5269" w:rsidRPr="00782D18" w:rsidRDefault="000A5269" w:rsidP="000A526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D9CCD4E" w14:textId="77777777" w:rsidR="000A5269" w:rsidRPr="00782D18" w:rsidRDefault="000A5269" w:rsidP="000A526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37D128A" w14:textId="77777777" w:rsidR="000A5269" w:rsidRPr="00782D18" w:rsidRDefault="000A5269" w:rsidP="000A526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03CEC82" w14:textId="77777777" w:rsidR="000A5269" w:rsidRPr="00782D18" w:rsidRDefault="000A5269" w:rsidP="000A526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7C4A0FCA" w14:textId="77777777" w:rsidR="000A5269" w:rsidRPr="00782D18" w:rsidRDefault="000A5269" w:rsidP="000A526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E774D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60D46F1" w14:textId="77777777" w:rsidR="000A5269" w:rsidRPr="00782D18" w:rsidRDefault="008A3BBF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B4331B" w:rsidRPr="000A5269">
        <w:fldChar w:fldCharType="begin"/>
      </w:r>
      <w:r w:rsidR="00B4331B" w:rsidRPr="000A5269">
        <w:instrText xml:space="preserve"> HYPERLINK "http://www.zoom.us" </w:instrText>
      </w:r>
      <w:r w:rsidR="00B4331B" w:rsidRPr="000A5269">
        <w:fldChar w:fldCharType="separate"/>
      </w:r>
      <w:r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B4331B"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12FA1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0312F8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19</w:t>
      </w:r>
      <w:r w:rsidRPr="00131823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="00833D40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</w:t>
      </w:r>
      <w:r w:rsidR="00FD0701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centralne i sjeverne regije</w:t>
      </w:r>
      <w:r w:rsidR="00833D40"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0A5269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0A5269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</w:p>
    <w:bookmarkEnd w:id="1"/>
    <w:p w14:paraId="5B0AC6E7" w14:textId="77777777" w:rsidR="000A5269" w:rsidRPr="00782D18" w:rsidRDefault="008A3BBF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210AA3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0312F8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09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0A5269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0A5269">
        <w:fldChar w:fldCharType="begin"/>
      </w:r>
      <w:r w:rsidR="000A5269">
        <w:instrText xml:space="preserve"> HYPERLINK "http://www.menti.com" </w:instrText>
      </w:r>
      <w:r w:rsidR="000A5269">
        <w:fldChar w:fldCharType="separate"/>
      </w:r>
      <w:r w:rsidR="000A5269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3358284A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E79D8" wp14:editId="5D9B1E9B">
                  <wp:extent cx="2827867" cy="15906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006" cy="160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5A851A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F866718" w14:textId="44396D94" w:rsidR="008A3BBF" w:rsidRPr="00E774D9" w:rsidRDefault="000A5269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0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End w:id="3"/>
      <w:bookmarkEnd w:id="4"/>
    </w:p>
    <w:p w14:paraId="3BE3AD64" w14:textId="77777777" w:rsidR="000A5269" w:rsidRPr="00471229" w:rsidRDefault="000A5269" w:rsidP="000A5269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287F9684" w14:textId="77777777" w:rsidR="000A5269" w:rsidRPr="00944039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41BE20D7" w14:textId="77777777" w:rsidR="000A5269" w:rsidRPr="00944039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35FEBE9C" w14:textId="77777777" w:rsidR="000A5269" w:rsidRPr="00944039" w:rsidRDefault="000A5269" w:rsidP="000A526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8E32CBC" w14:textId="77777777" w:rsidR="000A5269" w:rsidRPr="00944039" w:rsidRDefault="000A5269" w:rsidP="000A526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0E37D568" w14:textId="128626FF" w:rsidR="000A5269" w:rsidRPr="00944039" w:rsidRDefault="000A5269" w:rsidP="000A526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 w:rsidR="00007405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F02B799" w14:textId="77777777" w:rsidR="000A5269" w:rsidRPr="00944039" w:rsidRDefault="000A5269" w:rsidP="000A526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764A20A0" w14:textId="77777777" w:rsidR="000A5269" w:rsidRPr="00471229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70D64924" w14:textId="77777777" w:rsidR="000A5269" w:rsidRDefault="008A3BBF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0312F8"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109</w:t>
      </w:r>
      <w:r w:rsidR="00210AA3"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</w:t>
      </w:r>
      <w:r w:rsidR="000312F8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210AA3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="008E255A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0312F8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0312F8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</w:t>
      </w:r>
      <w:r w:rsidRPr="007C356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vodilo rad</w:t>
      </w:r>
      <w:r w:rsidR="00D6097E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</w:t>
      </w:r>
      <w:r w:rsidR="000A5269"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="000A5269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2B137D89" w:rsidR="008A3BBF" w:rsidRPr="000A5269" w:rsidRDefault="008E255A" w:rsidP="000A5269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OŠ</w:t>
      </w:r>
      <w:r w:rsidR="000312F8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Milan Vuković Herceg Novi</w:t>
      </w:r>
      <w:r w:rsidR="00210AA3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812FA1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OŠ </w:t>
      </w:r>
      <w:r w:rsidR="000312F8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Marko Nuculović Ulcinj</w:t>
      </w:r>
      <w:r w:rsidR="00210AA3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="000312F8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Mrkojevići Bar. </w:t>
      </w:r>
    </w:p>
    <w:p w14:paraId="107F41BF" w14:textId="4730ECF4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D09F57B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21B5943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68321CD6" w14:textId="77777777" w:rsidR="000A5269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0823E208" w14:textId="3AFF1E17" w:rsidR="002A2D59" w:rsidRPr="000A5269" w:rsidRDefault="002A2D59" w:rsidP="000A5269">
      <w:pPr>
        <w:pStyle w:val="ListParagraph"/>
        <w:numPr>
          <w:ilvl w:val="0"/>
          <w:numId w:val="18"/>
        </w:numPr>
        <w:spacing w:before="100" w:after="10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Integrisana nastava  - predmeti: MATEMATIKA (VI razred) i (IX razred), INFORMATIKA SA TEHNIKOM (VI razred), BIOLOGIJA i FIZIKA (IX razred),  HEMIJA (VII razred) na temu RECIKLAŽA</w:t>
      </w:r>
    </w:p>
    <w:p w14:paraId="7CB6B180" w14:textId="7096EDF0" w:rsidR="002A2D59" w:rsidRPr="000A5269" w:rsidRDefault="002A2D59" w:rsidP="000A5269">
      <w:pPr>
        <w:pStyle w:val="ListParagraph"/>
        <w:numPr>
          <w:ilvl w:val="0"/>
          <w:numId w:val="18"/>
        </w:numPr>
        <w:spacing w:before="100" w:after="10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nedjelja za učenike V razreda – predmeti: Crnogorski-srpski, bosanski i hrvatski jezik i književnost, Likovna kultura Matematika, Poznavanje društva na temu Umjetnički tekst ,,Bobilj i Druškan“ – Sergej Jesenjin</w:t>
      </w:r>
    </w:p>
    <w:p w14:paraId="0F7BFA95" w14:textId="4847354D" w:rsidR="008B44C5" w:rsidRPr="000A5269" w:rsidRDefault="002A2D59" w:rsidP="000A5269">
      <w:pPr>
        <w:pStyle w:val="ListParagraph"/>
        <w:numPr>
          <w:ilvl w:val="0"/>
          <w:numId w:val="18"/>
        </w:numPr>
        <w:spacing w:before="100" w:after="10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učenike 1.- 5. razreda iz predmeta: matematika, CSBHjik, Priroda i društvo, Engleski jezik, Likovna kultura, Fizičko vaspitanje, Muzička kultura u saradnji sa lokalnom zajednicom na temu Praznik mimoze</w:t>
      </w:r>
    </w:p>
    <w:p w14:paraId="6F140D9C" w14:textId="3CF2DBEC" w:rsidR="004408F0" w:rsidRPr="000A5269" w:rsidRDefault="002A2D59" w:rsidP="000A5269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predmete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: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Priroda 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(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4. i 5. razred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),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 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(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5. razred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),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Likovna kultura 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(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2. i 3. razred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),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i društvo 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(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4. i 5. razred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),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Muzička kultura 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(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2. i 3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) i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</w:t>
      </w:r>
      <w:r w:rsidR="004408F0"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(5. razred) na temu Zdrava ishrana </w:t>
      </w:r>
    </w:p>
    <w:p w14:paraId="72AAC5BD" w14:textId="6E483B08" w:rsidR="004408F0" w:rsidRPr="000A5269" w:rsidRDefault="004408F0" w:rsidP="000A5269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učenike VII, VIII i IX razreda za predmete: Crnogorki jezik i književnost,</w:t>
      </w:r>
    </w:p>
    <w:p w14:paraId="6864F675" w14:textId="5F700789" w:rsidR="004408F0" w:rsidRPr="000A5269" w:rsidRDefault="004408F0" w:rsidP="000A5269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Albanski jezik i književnost, Informatika sa tehnikom, Engleski jezik, Matematika, Fizika, Fizičko vaspitanje na temu ,,Razmišljajmo zeleno” (zdrava ishrana)</w:t>
      </w:r>
    </w:p>
    <w:p w14:paraId="14E57929" w14:textId="77777777" w:rsidR="004408F0" w:rsidRPr="004408F0" w:rsidRDefault="004408F0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0E8706C5" w14:textId="42B2F9CE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6D1B5DAC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4DE592D5" w14:textId="77777777" w:rsidR="000A5269" w:rsidRPr="00782D18" w:rsidRDefault="000A5269" w:rsidP="000A526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B3EDF40" w14:textId="77777777" w:rsidR="000A5269" w:rsidRPr="00782D18" w:rsidRDefault="000A5269" w:rsidP="000A526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6078D57" w14:textId="77777777" w:rsidR="000A5269" w:rsidRPr="00782D18" w:rsidRDefault="000A5269" w:rsidP="000A526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AC61C71" w14:textId="77777777" w:rsidR="000A5269" w:rsidRPr="00782D18" w:rsidRDefault="000A5269" w:rsidP="000A526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D3E1315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16F0C62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C3AD9E7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8C645A3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96A6C70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2CEBF95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0988820" w14:textId="77777777" w:rsidR="000A5269" w:rsidRPr="00782D18" w:rsidRDefault="000A5269" w:rsidP="000A526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6AB1B07" w14:textId="77777777" w:rsidR="000A5269" w:rsidRPr="00782D18" w:rsidRDefault="000A5269" w:rsidP="000A526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D38A87F" w14:textId="77777777" w:rsidR="000A5269" w:rsidRPr="00C14450" w:rsidRDefault="000A5269" w:rsidP="000A526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1A4D884" w14:textId="77777777" w:rsidR="000A5269" w:rsidRPr="00C14450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C132BA0" w14:textId="77777777" w:rsidR="000A5269" w:rsidRPr="00560BEE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467D73A3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5CA1E3D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45F6E4D3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2BB54440" w14:textId="77777777" w:rsidR="000A5269" w:rsidRPr="00782D18" w:rsidRDefault="000A5269" w:rsidP="000A526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64081DAB" w:rsidR="008A3BBF" w:rsidRDefault="008A3BBF" w:rsidP="000A526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67261AA4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BD8F85E" w14:textId="636A8436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85EE7EF" w14:textId="3BF466E9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A1CBD21" w14:textId="2B907594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FB7965" w14:textId="4D6CEE3C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6FC45C4" w14:textId="770D6576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7FA6A55" w14:textId="3CCE327E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D73F007" w14:textId="73CC17BA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B73CF1" w14:textId="4BA9EBDA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0C9DF3D" w14:textId="77777777" w:rsidR="000A5269" w:rsidRDefault="000A5269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0A526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0A526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3D41A367" w:rsidR="008A3BBF" w:rsidRPr="000A526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070F13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E431EF"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1" w:history="1">
        <w:r w:rsidRPr="000A526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0A526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0A526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420"/>
        <w:gridCol w:w="706"/>
        <w:gridCol w:w="950"/>
        <w:gridCol w:w="1049"/>
        <w:gridCol w:w="1049"/>
        <w:gridCol w:w="804"/>
        <w:gridCol w:w="266"/>
        <w:gridCol w:w="851"/>
        <w:gridCol w:w="188"/>
        <w:gridCol w:w="803"/>
      </w:tblGrid>
      <w:tr w:rsidR="00070F13" w:rsidRPr="000A5269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70F13" w:rsidRPr="000A526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6595AC84" w:rsidR="008A3BBF" w:rsidRPr="000A5269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0A526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30A7CAEC" w:rsidR="008A3BBF" w:rsidRPr="000A526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070F13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070F13" w:rsidRPr="000A526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70F13" w:rsidRPr="000A526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0A526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70F13" w:rsidRPr="000A5269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33CEB926" w:rsidR="008A3BBF" w:rsidRPr="000A5269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</w:t>
            </w:r>
            <w:r w:rsidR="00070F13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13,63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1CA1A72C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19</w:t>
            </w:r>
            <w:r w:rsidR="00D6097E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86,36</w:t>
            </w:r>
            <w:r w:rsidR="00D6097E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0A526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3EF3D36F" w:rsidR="008A3BBF" w:rsidRPr="000A5269" w:rsidRDefault="00070F13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1(4,54%)</w:t>
            </w:r>
          </w:p>
        </w:tc>
        <w:tc>
          <w:tcPr>
            <w:tcW w:w="1049" w:type="dxa"/>
            <w:vAlign w:val="center"/>
          </w:tcPr>
          <w:p w14:paraId="021AA7A3" w14:textId="1E489149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3(13,63%)</w:t>
            </w:r>
          </w:p>
        </w:tc>
        <w:tc>
          <w:tcPr>
            <w:tcW w:w="1049" w:type="dxa"/>
            <w:vAlign w:val="center"/>
          </w:tcPr>
          <w:p w14:paraId="539DD38F" w14:textId="401A7688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40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90</w:t>
            </w:r>
            <w:r w:rsidR="00D35CE9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445A510F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097E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31,81</w:t>
            </w:r>
            <w:r w:rsidR="00D6097E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37C1AE3E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54</w:t>
            </w:r>
            <w:r w:rsidR="00E431EF"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49406EED" w:rsidR="008A3BBF" w:rsidRPr="000A5269" w:rsidRDefault="00070F1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1(4,54)</w:t>
            </w:r>
          </w:p>
        </w:tc>
      </w:tr>
    </w:tbl>
    <w:p w14:paraId="31CB234B" w14:textId="77777777" w:rsidR="008A3BBF" w:rsidRPr="000A526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0A526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0A526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0A526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"/>
        <w:gridCol w:w="2319"/>
        <w:gridCol w:w="1190"/>
        <w:gridCol w:w="1325"/>
        <w:gridCol w:w="1394"/>
        <w:gridCol w:w="1323"/>
        <w:gridCol w:w="1053"/>
      </w:tblGrid>
      <w:tr w:rsidR="00D61B15" w:rsidRPr="000A5269" w14:paraId="410A429C" w14:textId="77777777" w:rsidTr="000A5269">
        <w:tc>
          <w:tcPr>
            <w:tcW w:w="730" w:type="dxa"/>
          </w:tcPr>
          <w:p w14:paraId="354DAB21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64" w:type="dxa"/>
          </w:tcPr>
          <w:p w14:paraId="7FAAE6ED" w14:textId="77777777" w:rsidR="008A3BBF" w:rsidRPr="000A526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73" w:type="dxa"/>
          </w:tcPr>
          <w:p w14:paraId="5A6A1F69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2" w:type="dxa"/>
          </w:tcPr>
          <w:p w14:paraId="2D3AE6F1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52" w:type="dxa"/>
          </w:tcPr>
          <w:p w14:paraId="47BA665F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9" w:type="dxa"/>
          </w:tcPr>
          <w:p w14:paraId="54F6148A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0" w:type="dxa"/>
          </w:tcPr>
          <w:p w14:paraId="7F7EDDA7" w14:textId="77777777" w:rsidR="008A3BBF" w:rsidRPr="000A526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0A5269" w14:paraId="0C569F4E" w14:textId="77777777" w:rsidTr="000A5269">
        <w:tc>
          <w:tcPr>
            <w:tcW w:w="730" w:type="dxa"/>
          </w:tcPr>
          <w:p w14:paraId="41AA26B9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64" w:type="dxa"/>
          </w:tcPr>
          <w:p w14:paraId="379C6F0F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73" w:type="dxa"/>
            <w:vAlign w:val="center"/>
          </w:tcPr>
          <w:p w14:paraId="075D62DA" w14:textId="10A1F87D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90,9%</w:t>
            </w:r>
          </w:p>
        </w:tc>
        <w:tc>
          <w:tcPr>
            <w:tcW w:w="1292" w:type="dxa"/>
            <w:vAlign w:val="center"/>
          </w:tcPr>
          <w:p w14:paraId="24A5F4DA" w14:textId="40F32D88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9,1%</w:t>
            </w:r>
          </w:p>
        </w:tc>
        <w:tc>
          <w:tcPr>
            <w:tcW w:w="1352" w:type="dxa"/>
            <w:vAlign w:val="center"/>
          </w:tcPr>
          <w:p w14:paraId="0DAF16C1" w14:textId="34FC9DD7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1108AF80" w14:textId="1275FDBE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5417C9F" w14:textId="66A54D5A" w:rsidR="00D61B15" w:rsidRPr="000A5269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77C8FE1A" w14:textId="77777777" w:rsidTr="000A5269">
        <w:tc>
          <w:tcPr>
            <w:tcW w:w="730" w:type="dxa"/>
          </w:tcPr>
          <w:p w14:paraId="722A2802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64" w:type="dxa"/>
          </w:tcPr>
          <w:p w14:paraId="564DC92A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73" w:type="dxa"/>
            <w:vAlign w:val="center"/>
          </w:tcPr>
          <w:p w14:paraId="012B3497" w14:textId="018C7F76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292" w:type="dxa"/>
            <w:vAlign w:val="center"/>
          </w:tcPr>
          <w:p w14:paraId="718D40A5" w14:textId="7ABA3727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18,19%</w:t>
            </w:r>
          </w:p>
        </w:tc>
        <w:tc>
          <w:tcPr>
            <w:tcW w:w="1352" w:type="dxa"/>
            <w:vAlign w:val="center"/>
          </w:tcPr>
          <w:p w14:paraId="52F5F832" w14:textId="64711476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413F7E17" w14:textId="76201D9B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3BD50FB9" w14:textId="5B14CD02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0EF61826" w14:textId="77777777" w:rsidTr="000A5269">
        <w:tc>
          <w:tcPr>
            <w:tcW w:w="730" w:type="dxa"/>
          </w:tcPr>
          <w:p w14:paraId="74C919BD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64" w:type="dxa"/>
          </w:tcPr>
          <w:p w14:paraId="61ED4FE2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73" w:type="dxa"/>
            <w:vAlign w:val="center"/>
          </w:tcPr>
          <w:p w14:paraId="681E846A" w14:textId="3BFEDD66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77,27%</w:t>
            </w:r>
          </w:p>
        </w:tc>
        <w:tc>
          <w:tcPr>
            <w:tcW w:w="1292" w:type="dxa"/>
            <w:vAlign w:val="center"/>
          </w:tcPr>
          <w:p w14:paraId="75CAC540" w14:textId="1CBC826F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22,73%</w:t>
            </w:r>
          </w:p>
        </w:tc>
        <w:tc>
          <w:tcPr>
            <w:tcW w:w="1352" w:type="dxa"/>
            <w:vAlign w:val="center"/>
          </w:tcPr>
          <w:p w14:paraId="7EFE13EB" w14:textId="43801BF8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744F1F52" w14:textId="6C57CEDC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A717DDC" w14:textId="68A0ABDC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0E69229C" w14:textId="77777777" w:rsidTr="000A5269">
        <w:tc>
          <w:tcPr>
            <w:tcW w:w="730" w:type="dxa"/>
          </w:tcPr>
          <w:p w14:paraId="12091843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64" w:type="dxa"/>
          </w:tcPr>
          <w:p w14:paraId="01F48D7F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73" w:type="dxa"/>
            <w:vAlign w:val="center"/>
          </w:tcPr>
          <w:p w14:paraId="1DE4FBBC" w14:textId="31B133D4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90,9%</w:t>
            </w:r>
          </w:p>
        </w:tc>
        <w:tc>
          <w:tcPr>
            <w:tcW w:w="1292" w:type="dxa"/>
            <w:vAlign w:val="center"/>
          </w:tcPr>
          <w:p w14:paraId="749A106C" w14:textId="7E096F71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9,1%</w:t>
            </w:r>
          </w:p>
        </w:tc>
        <w:tc>
          <w:tcPr>
            <w:tcW w:w="1352" w:type="dxa"/>
            <w:vAlign w:val="center"/>
          </w:tcPr>
          <w:p w14:paraId="5574E7C2" w14:textId="1E5DEE83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00EBE64E" w14:textId="6017BBED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74EEF63B" w14:textId="5E9A6077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6B86AA12" w14:textId="77777777" w:rsidTr="000A5269">
        <w:tc>
          <w:tcPr>
            <w:tcW w:w="730" w:type="dxa"/>
          </w:tcPr>
          <w:p w14:paraId="72616C59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64" w:type="dxa"/>
          </w:tcPr>
          <w:p w14:paraId="1E867C95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73" w:type="dxa"/>
            <w:vAlign w:val="center"/>
          </w:tcPr>
          <w:p w14:paraId="2866297C" w14:textId="11558EC6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95,45%</w:t>
            </w:r>
          </w:p>
        </w:tc>
        <w:tc>
          <w:tcPr>
            <w:tcW w:w="1292" w:type="dxa"/>
            <w:vAlign w:val="center"/>
          </w:tcPr>
          <w:p w14:paraId="72524D37" w14:textId="1C8FEF4D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4,55%</w:t>
            </w:r>
          </w:p>
        </w:tc>
        <w:tc>
          <w:tcPr>
            <w:tcW w:w="1352" w:type="dxa"/>
            <w:vAlign w:val="center"/>
          </w:tcPr>
          <w:p w14:paraId="5A6928A5" w14:textId="0643ACF2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0F4930EA" w14:textId="261EE66A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05E634DD" w14:textId="33213F4B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2FB9C2A6" w14:textId="77777777" w:rsidTr="000A5269">
        <w:tc>
          <w:tcPr>
            <w:tcW w:w="730" w:type="dxa"/>
          </w:tcPr>
          <w:p w14:paraId="28375FB0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64" w:type="dxa"/>
          </w:tcPr>
          <w:p w14:paraId="6F5EB32F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73" w:type="dxa"/>
            <w:vAlign w:val="center"/>
          </w:tcPr>
          <w:p w14:paraId="1F0D0085" w14:textId="6E6B838C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95,45%</w:t>
            </w:r>
          </w:p>
        </w:tc>
        <w:tc>
          <w:tcPr>
            <w:tcW w:w="1292" w:type="dxa"/>
            <w:vAlign w:val="center"/>
          </w:tcPr>
          <w:p w14:paraId="50D9BE44" w14:textId="4F37D3AA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4,55%</w:t>
            </w:r>
          </w:p>
        </w:tc>
        <w:tc>
          <w:tcPr>
            <w:tcW w:w="1352" w:type="dxa"/>
            <w:vAlign w:val="center"/>
          </w:tcPr>
          <w:p w14:paraId="4C650946" w14:textId="746303DF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5B21A2B6" w14:textId="0C5B79DC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346C099E" w14:textId="1CC7CB15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0A5269" w14:paraId="6F4618F1" w14:textId="77777777" w:rsidTr="000A5269">
        <w:tc>
          <w:tcPr>
            <w:tcW w:w="730" w:type="dxa"/>
          </w:tcPr>
          <w:p w14:paraId="046D2264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64" w:type="dxa"/>
          </w:tcPr>
          <w:p w14:paraId="69CCFFC3" w14:textId="77777777" w:rsidR="00D61B15" w:rsidRPr="000A526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73" w:type="dxa"/>
            <w:vAlign w:val="center"/>
          </w:tcPr>
          <w:p w14:paraId="787CC6D6" w14:textId="0C6AD669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81,81%</w:t>
            </w:r>
          </w:p>
        </w:tc>
        <w:tc>
          <w:tcPr>
            <w:tcW w:w="1292" w:type="dxa"/>
            <w:vAlign w:val="center"/>
          </w:tcPr>
          <w:p w14:paraId="65E4E844" w14:textId="77995582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18,19%</w:t>
            </w:r>
          </w:p>
        </w:tc>
        <w:tc>
          <w:tcPr>
            <w:tcW w:w="1352" w:type="dxa"/>
            <w:vAlign w:val="center"/>
          </w:tcPr>
          <w:p w14:paraId="19AF6188" w14:textId="1302752F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783D564D" w14:textId="43B54C51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6424B524" w14:textId="03CDE6AE" w:rsidR="00D61B15" w:rsidRPr="000A5269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A5269" w:rsidRPr="00E774D9" w14:paraId="7EE4B300" w14:textId="77777777" w:rsidTr="000A5269">
        <w:tc>
          <w:tcPr>
            <w:tcW w:w="730" w:type="dxa"/>
          </w:tcPr>
          <w:p w14:paraId="6F37C0D8" w14:textId="77777777" w:rsidR="000A5269" w:rsidRPr="000A5269" w:rsidRDefault="000A5269" w:rsidP="000A526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64" w:type="dxa"/>
          </w:tcPr>
          <w:p w14:paraId="48EE22DE" w14:textId="77777777" w:rsidR="000A5269" w:rsidRPr="000A5269" w:rsidRDefault="000A5269" w:rsidP="000A52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73" w:type="dxa"/>
            <w:vAlign w:val="center"/>
          </w:tcPr>
          <w:p w14:paraId="72BC76FC" w14:textId="00E2F5CE" w:rsidR="000A5269" w:rsidRPr="000A5269" w:rsidRDefault="000A5269" w:rsidP="000A52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90,9%</w:t>
            </w:r>
          </w:p>
        </w:tc>
        <w:tc>
          <w:tcPr>
            <w:tcW w:w="1292" w:type="dxa"/>
            <w:vAlign w:val="center"/>
          </w:tcPr>
          <w:p w14:paraId="432DA7AB" w14:textId="7DE2D346" w:rsidR="000A5269" w:rsidRPr="000A5269" w:rsidRDefault="000A5269" w:rsidP="000A52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9,1%</w:t>
            </w:r>
          </w:p>
        </w:tc>
        <w:tc>
          <w:tcPr>
            <w:tcW w:w="1352" w:type="dxa"/>
            <w:vAlign w:val="center"/>
          </w:tcPr>
          <w:p w14:paraId="49862A5B" w14:textId="656DC26F" w:rsidR="000A5269" w:rsidRPr="000A5269" w:rsidRDefault="000A5269" w:rsidP="000A52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9" w:type="dxa"/>
            <w:vAlign w:val="center"/>
          </w:tcPr>
          <w:p w14:paraId="3B13B9BA" w14:textId="3ED1F858" w:rsidR="000A5269" w:rsidRPr="000A5269" w:rsidRDefault="000A5269" w:rsidP="000A52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7EC8F826" w14:textId="2EFF1E7A" w:rsidR="000A5269" w:rsidRPr="000A5269" w:rsidRDefault="000A5269" w:rsidP="000A52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tbl>
            <w:tblPr>
              <w:tblW w:w="1148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61B15" w:rsidRPr="000A5269" w14:paraId="1BF6603F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E7338F" w14:textId="77777777" w:rsidR="00AD7F95" w:rsidRPr="000A5269" w:rsidRDefault="00AD7F95" w:rsidP="00AD7F95">
                  <w:pPr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Namjeravam da primijenim u svom radu </w:t>
                  </w:r>
                </w:p>
                <w:p w14:paraId="7F207A07" w14:textId="6D0BBE73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373C1986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D7148C" w14:textId="76963D2E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3BD3A537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7ABFB48" w14:textId="7CB61434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kompentencije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671DBEE4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1760154" w14:textId="703210E3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Integrisanu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27A6236D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B3126B0" w14:textId="4BBEDA5C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Razvijati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kompentecije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kroz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integrativnu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2EE634C7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A9DF3F" w14:textId="73CBEC09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5E382852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083754F" w14:textId="712B15B2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78A773AC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6FBCB7" w14:textId="1CEC3465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5F1BCC0C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B0D7A5B" w14:textId="2CA2BB5E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0790159E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6FE424" w14:textId="79FAD338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Integrisanu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5A26CA73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9A0E63" w14:textId="268615E3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0E0E96D7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D31797E" w14:textId="010279C3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Integrisana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nastava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primjena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ključnih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kometencija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5F45D6C1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0BD7532" w14:textId="5705EE94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356042F1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4C90EB" w14:textId="199E7B36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7470A271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F4DA89" w14:textId="6C902A48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lastRenderedPageBreak/>
                    <w:t>Razvijanje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ključnih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kroz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integrativnu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projektnu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61B15" w:rsidRPr="000A5269" w14:paraId="570C84B5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014BFBD" w14:textId="71B30A8F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Da;</w:t>
                  </w:r>
                </w:p>
              </w:tc>
            </w:tr>
            <w:tr w:rsidR="00D61B15" w:rsidRPr="000A5269" w14:paraId="7D87281D" w14:textId="77777777" w:rsidTr="00D61B15">
              <w:trPr>
                <w:trHeight w:val="264"/>
              </w:trPr>
              <w:tc>
                <w:tcPr>
                  <w:tcW w:w="11482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64C05CC" w14:textId="7CA8FA45" w:rsidR="00D61B15" w:rsidRPr="000A5269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Namjeravam</w:t>
                  </w:r>
                  <w:proofErr w:type="spellEnd"/>
                  <w:r w:rsidRPr="000A526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</w:tbl>
          <w:p w14:paraId="319B6F43" w14:textId="7CF75885" w:rsidR="00E431EF" w:rsidRPr="000A5269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0A526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0A5269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0A5269" w14:paraId="2A9C7A37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9722258" w14:textId="54FF0FAB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0F032A74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009475A" w14:textId="5808EDEF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63FE3F6D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780670E" w14:textId="699CC95B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06C4EB76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BD43368" w14:textId="091C1F0B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Ne </w:t>
                        </w: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mjenjajte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tim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odlični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su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!;</w:t>
                        </w:r>
                        <w:proofErr w:type="gramEnd"/>
                      </w:p>
                    </w:tc>
                  </w:tr>
                  <w:tr w:rsidR="00AD7F95" w:rsidRPr="000A5269" w14:paraId="7F9273E0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7DB40E38" w14:textId="16DFAD55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Veoma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zadovolna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 </w:t>
                        </w:r>
                      </w:p>
                    </w:tc>
                  </w:tr>
                  <w:tr w:rsidR="00AD7F95" w:rsidRPr="000A5269" w14:paraId="0C32D1F2" w14:textId="77777777" w:rsidTr="00AD7F95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784F1057" w14:textId="1E096288" w:rsidR="00AD7F95" w:rsidRPr="000A5269" w:rsidRDefault="00AD7F95" w:rsidP="00AD7F9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</w:tbl>
                <w:p w14:paraId="2FBF8FAE" w14:textId="5ECB754A" w:rsidR="00E431EF" w:rsidRPr="000A526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0A526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0A526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0A5269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AD7F95" w:rsidRPr="000A5269" w14:paraId="06B04F6E" w14:textId="77777777" w:rsidTr="000A5269">
                    <w:trPr>
                      <w:trHeight w:val="11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D89A9C" w14:textId="333AAC44" w:rsidR="00AD7F95" w:rsidRPr="000A5269" w:rsidRDefault="00AD7F95" w:rsidP="000A526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27F0D7A7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4E3F312" w14:textId="6CEF7083" w:rsidR="00AD7F95" w:rsidRPr="000A5269" w:rsidRDefault="00AD7F95" w:rsidP="000A526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Pop,IROP</w:t>
                        </w:r>
                        <w:proofErr w:type="spellEnd"/>
                        <w:proofErr w:type="gram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2605B4CE" w14:textId="77777777" w:rsidTr="000A5269">
                    <w:trPr>
                      <w:trHeight w:val="121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8DDA89" w14:textId="38BC3A31" w:rsidR="00AD7F95" w:rsidRPr="000A5269" w:rsidRDefault="00AD7F95" w:rsidP="000A526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AD7F95" w:rsidRPr="000A5269" w14:paraId="4F6CDBEC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3F6000D" w14:textId="28113328" w:rsidR="00AD7F95" w:rsidRPr="000A5269" w:rsidRDefault="00AD7F95" w:rsidP="000A5269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0A526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</w:tbl>
                <w:p w14:paraId="16AA9540" w14:textId="11DF8E13" w:rsidR="00E431EF" w:rsidRPr="000A526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0A5269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3A63473" w14:textId="77777777" w:rsidR="000A5269" w:rsidRPr="00782D18" w:rsidRDefault="000A5269" w:rsidP="000A526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A370861" w14:textId="77777777" w:rsidR="000A5269" w:rsidRPr="00782D18" w:rsidRDefault="000A5269" w:rsidP="000A5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1C493A98" w14:textId="77777777" w:rsidR="000A5269" w:rsidRPr="00782D18" w:rsidRDefault="000A5269" w:rsidP="000A5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4059AC64" w14:textId="77777777" w:rsidR="000A5269" w:rsidRPr="00782D18" w:rsidRDefault="000A5269" w:rsidP="000A5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B3743A1" w14:textId="77777777" w:rsidR="000A5269" w:rsidRPr="00782D18" w:rsidRDefault="000A5269" w:rsidP="000A5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222A6662" w14:textId="77777777" w:rsidR="000A5269" w:rsidRPr="00782D18" w:rsidRDefault="000A5269" w:rsidP="000A526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FA690D9" w14:textId="77777777" w:rsidR="000A5269" w:rsidRPr="00782D18" w:rsidRDefault="000A5269" w:rsidP="000A526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40FA71A" w14:textId="77777777" w:rsidR="000A5269" w:rsidRPr="00782D18" w:rsidRDefault="000A5269" w:rsidP="000A526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78A7B38" w14:textId="77777777" w:rsidR="000A5269" w:rsidRPr="00782D18" w:rsidRDefault="000A5269" w:rsidP="000A526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6A5E6F8" w14:textId="77777777" w:rsidR="000A5269" w:rsidRPr="00782D18" w:rsidRDefault="000A5269" w:rsidP="000A526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59A607B" w14:textId="77777777" w:rsidR="000A5269" w:rsidRPr="00782D18" w:rsidRDefault="000A5269" w:rsidP="000A526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E7424DA" w14:textId="77777777" w:rsidR="000A5269" w:rsidRPr="00782D18" w:rsidRDefault="000A5269" w:rsidP="000A526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3281242" w14:textId="77777777" w:rsidR="000A5269" w:rsidRPr="00782D18" w:rsidRDefault="000A5269" w:rsidP="000A526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3511B16" w14:textId="77777777" w:rsidR="000A5269" w:rsidRPr="00782D18" w:rsidRDefault="000A5269" w:rsidP="000A526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5988DBCE" w14:textId="77777777" w:rsidR="000A5269" w:rsidRPr="00782D18" w:rsidRDefault="000A5269" w:rsidP="000A526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2654C3F" w14:textId="77777777" w:rsidR="000A5269" w:rsidRPr="00782D18" w:rsidRDefault="000A5269" w:rsidP="000A5269">
      <w:pPr>
        <w:jc w:val="both"/>
        <w:rPr>
          <w:rFonts w:ascii="Robotim" w:hAnsi="Robotim"/>
          <w:b/>
          <w:lang w:val="sr-Latn-ME"/>
        </w:rPr>
      </w:pPr>
    </w:p>
    <w:p w14:paraId="332AF8A2" w14:textId="1C8E9BBE" w:rsidR="000A5269" w:rsidRPr="009D15CC" w:rsidRDefault="000A5269" w:rsidP="000A5269">
      <w:pPr>
        <w:jc w:val="both"/>
        <w:rPr>
          <w:rFonts w:ascii="Robotim" w:hAnsi="Robotim"/>
          <w:b/>
          <w:lang w:val="sr-Latn-ME"/>
        </w:rPr>
      </w:pPr>
      <w:r w:rsidRPr="000A5269">
        <w:rPr>
          <w:rFonts w:ascii="Robotim" w:hAnsi="Robotim"/>
          <w:b/>
          <w:lang w:val="sr-Latn-ME"/>
        </w:rPr>
        <w:t>Mjesto i vrijeme obuke: Zoom on-line platforma, 12.01.2021. i 15.01.2021. godine, od 9 do 17 sati</w:t>
      </w:r>
    </w:p>
    <w:p w14:paraId="1291407C" w14:textId="77777777" w:rsidR="000A5269" w:rsidRPr="00782D18" w:rsidRDefault="000A5269" w:rsidP="000A5269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0A5269" w:rsidRPr="00782D18" w14:paraId="2E5EC17A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963A285" w14:textId="22AE4781" w:rsidR="000A5269" w:rsidRPr="00782D18" w:rsidRDefault="000A5269" w:rsidP="005758EF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04313426" w14:textId="77777777" w:rsidR="000A5269" w:rsidRPr="00782D18" w:rsidRDefault="000A5269" w:rsidP="000A526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0A5269" w:rsidRPr="00782D18" w14:paraId="0A07F2A6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EAA4C93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489B24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A7471BE" w14:textId="77777777" w:rsidR="000A5269" w:rsidRPr="00782D18" w:rsidRDefault="000A5269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03C72AB" w14:textId="77777777" w:rsidR="000A5269" w:rsidRPr="00782D18" w:rsidRDefault="000A5269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0A5269" w:rsidRPr="00782D18" w14:paraId="35D84B4D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F48CB0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9C63997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49C4739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A6528BB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A5269" w:rsidRPr="00782D18" w14:paraId="3A721BF2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5CD99BF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9006E1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64E56A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CC20121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9B21EDC" w14:textId="77777777" w:rsidR="000A5269" w:rsidRPr="00782D18" w:rsidRDefault="000A5269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4156CFE3" w14:textId="77777777" w:rsidR="000A5269" w:rsidRPr="00782D18" w:rsidRDefault="000A5269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0A5269" w:rsidRPr="00782D18" w14:paraId="77685EED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6A6DCA5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6B7598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8AFEEA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6247C7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0A5269" w:rsidRPr="00782D18" w14:paraId="7F855D4E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0EAECB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05495F6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09CDB7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B25CD08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43786CB" w14:textId="77777777" w:rsidR="000A5269" w:rsidRPr="00782D18" w:rsidRDefault="000A5269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13B003F" w14:textId="77777777" w:rsidR="000A5269" w:rsidRPr="00782D18" w:rsidRDefault="000A5269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0A5269" w:rsidRPr="00782D18" w14:paraId="000CB393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59733F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A6FFBF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ADFD47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EDA8427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A5269" w:rsidRPr="00782D18" w14:paraId="49BFDB20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251B4FF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3993CA9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8B8CBFE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476CA8C" w14:textId="77777777" w:rsidR="000A5269" w:rsidRPr="00782D18" w:rsidRDefault="000A5269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3C454DA1" w14:textId="77777777" w:rsidR="000A5269" w:rsidRPr="00782D18" w:rsidRDefault="000A5269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604638F5" w14:textId="77777777" w:rsidR="000A5269" w:rsidRPr="00782D18" w:rsidRDefault="000A5269" w:rsidP="000A5269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01040326" w14:textId="77777777" w:rsidR="000A5269" w:rsidRPr="00782D18" w:rsidRDefault="000A5269" w:rsidP="000A526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0A5269" w:rsidRPr="00782D18" w14:paraId="6674D5B5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0A5269" w:rsidRPr="001547B4" w14:paraId="28810618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11F96AC0" w14:textId="1F065723" w:rsidR="000A5269" w:rsidRPr="001547B4" w:rsidRDefault="000A5269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,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78D38A7D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2B375F64" w14:textId="77777777" w:rsidR="000A5269" w:rsidRPr="00782D18" w:rsidRDefault="000A5269" w:rsidP="000A526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0A5269" w:rsidRPr="00782D18" w14:paraId="352E4469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653429E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2F5F38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B64CD8D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0A5269" w:rsidRPr="00782D18" w14:paraId="4B6AEF52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032DBC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3FE6AF9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25ABEF4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C7114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A5269" w:rsidRPr="00782D18" w14:paraId="1738C3E2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6BFB92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99F07A0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F45B11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D568221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ACAF57E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0A5269" w:rsidRPr="00782D18" w14:paraId="62680C0E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BF7829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771AC8B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F4F67C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6A0D069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0A5269" w:rsidRPr="00782D18" w14:paraId="18BBC86A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A372F7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57E4D91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72735D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6C09FC2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6BDC1AC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0A5269" w:rsidRPr="00782D18" w14:paraId="2D0526C3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0457AE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CA4B1DB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548244E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BA5A704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A5269" w:rsidRPr="00782D18" w14:paraId="6DE688BF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ACC64E" w14:textId="77777777" w:rsidR="000A5269" w:rsidRPr="00782D18" w:rsidRDefault="000A5269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407268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771D1FB" w14:textId="77777777" w:rsidR="000A5269" w:rsidRPr="00782D18" w:rsidRDefault="000A5269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49147A0" w14:textId="77777777" w:rsidR="000A5269" w:rsidRPr="00782D18" w:rsidRDefault="000A526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64759CDD" w14:textId="77777777" w:rsidR="000A5269" w:rsidRPr="00782D18" w:rsidRDefault="000A526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0F0FBF07" w14:textId="77777777" w:rsidR="000A5269" w:rsidRPr="00782D18" w:rsidRDefault="000A5269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A2022DE" w14:textId="77777777" w:rsidR="000A5269" w:rsidRPr="00782D18" w:rsidRDefault="000A5269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07E063" w14:textId="77777777" w:rsidR="00E175F6" w:rsidRPr="00E774D9" w:rsidRDefault="00E175F6" w:rsidP="00E175F6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F382576" w14:textId="77777777" w:rsidR="00E175F6" w:rsidRPr="00E774D9" w:rsidRDefault="00E175F6" w:rsidP="00E175F6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4801DE22" w14:textId="77777777" w:rsidR="00E175F6" w:rsidRPr="00E774D9" w:rsidRDefault="00E175F6" w:rsidP="00E175F6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AB39605" w14:textId="77777777" w:rsidR="00E175F6" w:rsidRPr="00E774D9" w:rsidRDefault="00E175F6" w:rsidP="00E175F6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268F053A" w14:textId="77777777" w:rsidR="00E175F6" w:rsidRPr="00E774D9" w:rsidRDefault="00E175F6" w:rsidP="00E175F6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57C83984" w14:textId="77777777" w:rsidR="00E175F6" w:rsidRPr="00E774D9" w:rsidRDefault="00E175F6" w:rsidP="00E175F6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45D80">
        <w:rPr>
          <w:rFonts w:ascii="Robotim" w:eastAsiaTheme="majorEastAsia" w:hAnsi="Robotim" w:cs="Arial"/>
          <w:sz w:val="20"/>
          <w:szCs w:val="20"/>
          <w:lang w:val="sr-Latn-ME" w:eastAsia="ja-JP"/>
        </w:rPr>
        <w:t>15.1.2021.</w:t>
      </w:r>
      <w:r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51499C2D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61B15" w:rsidRPr="00E774D9" w14:paraId="009D5F89" w14:textId="77777777" w:rsidTr="00C642D4">
        <w:tc>
          <w:tcPr>
            <w:tcW w:w="523" w:type="dxa"/>
          </w:tcPr>
          <w:p w14:paraId="2144BC37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23C027D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Vesnica Rašajski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32E11989" w14:textId="15AF3150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45510698" w14:textId="77777777" w:rsidTr="00C642D4">
        <w:trPr>
          <w:trHeight w:val="103"/>
        </w:trPr>
        <w:tc>
          <w:tcPr>
            <w:tcW w:w="523" w:type="dxa"/>
          </w:tcPr>
          <w:p w14:paraId="3066B82D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09A08C8F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Jovana Popovic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78ADF9B1" w14:textId="126E494A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6D8B5CE7" w14:textId="77777777" w:rsidTr="00C642D4">
        <w:tc>
          <w:tcPr>
            <w:tcW w:w="523" w:type="dxa"/>
          </w:tcPr>
          <w:p w14:paraId="5076C278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574B41A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Vesna Samardžić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22F6B506" w14:textId="5596BBD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506C26EC" w14:textId="77777777" w:rsidTr="00C642D4">
        <w:tc>
          <w:tcPr>
            <w:tcW w:w="523" w:type="dxa"/>
          </w:tcPr>
          <w:p w14:paraId="1677ECD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4CF41432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Vuk Jaridic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422A6F7" w14:textId="002AEC93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1E77762B" w14:textId="77777777" w:rsidTr="00C642D4">
        <w:tc>
          <w:tcPr>
            <w:tcW w:w="523" w:type="dxa"/>
          </w:tcPr>
          <w:p w14:paraId="601E19B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04CA623E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Slavica Karadžić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F2EB8E1" w14:textId="0160694C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41596284" w14:textId="77777777" w:rsidTr="00C642D4">
        <w:tc>
          <w:tcPr>
            <w:tcW w:w="523" w:type="dxa"/>
          </w:tcPr>
          <w:p w14:paraId="67FD0EB5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1C6CAC75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Slavica  Koljenšić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580E8D8E" w14:textId="534D1DB3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75A3D889" w14:textId="77777777" w:rsidTr="00C642D4">
        <w:tc>
          <w:tcPr>
            <w:tcW w:w="523" w:type="dxa"/>
          </w:tcPr>
          <w:p w14:paraId="1D254B4E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54735E90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Gordana Vuković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7399FDA0" w14:textId="2FE92D95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4731473C" w14:textId="77777777" w:rsidTr="00C642D4">
        <w:tc>
          <w:tcPr>
            <w:tcW w:w="523" w:type="dxa"/>
          </w:tcPr>
          <w:p w14:paraId="29B6F1E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05A738C5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Milena Janković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D9278CF" w14:textId="6D1346EC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7802C697" w14:textId="77777777" w:rsidTr="00C642D4">
        <w:tc>
          <w:tcPr>
            <w:tcW w:w="523" w:type="dxa"/>
          </w:tcPr>
          <w:p w14:paraId="48869ED0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3E3EB787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Ivana Vasilijević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3C327D6E" w14:textId="12CBD690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3B5AE138" w14:textId="77777777" w:rsidTr="00C642D4">
        <w:tc>
          <w:tcPr>
            <w:tcW w:w="523" w:type="dxa"/>
          </w:tcPr>
          <w:p w14:paraId="1D8982B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78A1ABF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Maksim Zloković</w:t>
            </w:r>
          </w:p>
        </w:tc>
        <w:tc>
          <w:tcPr>
            <w:tcW w:w="5731" w:type="dxa"/>
            <w:shd w:val="clear" w:color="auto" w:fill="auto"/>
            <w:vAlign w:val="bottom"/>
          </w:tcPr>
          <w:p w14:paraId="09487270" w14:textId="30A024B2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3CED96A2" w14:textId="77777777" w:rsidTr="00C642D4">
        <w:tc>
          <w:tcPr>
            <w:tcW w:w="523" w:type="dxa"/>
          </w:tcPr>
          <w:p w14:paraId="287EF378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1B23135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Branka Rilović</w:t>
            </w:r>
          </w:p>
        </w:tc>
        <w:tc>
          <w:tcPr>
            <w:tcW w:w="5731" w:type="dxa"/>
            <w:vAlign w:val="bottom"/>
          </w:tcPr>
          <w:p w14:paraId="55B5DD09" w14:textId="4C80903B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470FCD2F" w14:textId="77777777" w:rsidTr="00C642D4">
        <w:tc>
          <w:tcPr>
            <w:tcW w:w="523" w:type="dxa"/>
          </w:tcPr>
          <w:p w14:paraId="01B8A211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15462EB1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Mira Krulanović</w:t>
            </w:r>
          </w:p>
        </w:tc>
        <w:tc>
          <w:tcPr>
            <w:tcW w:w="5731" w:type="dxa"/>
            <w:vAlign w:val="bottom"/>
          </w:tcPr>
          <w:p w14:paraId="3A616FEE" w14:textId="21BF6DA8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"Milan Vuković"  HN</w:t>
            </w:r>
          </w:p>
        </w:tc>
      </w:tr>
      <w:tr w:rsidR="00D61B15" w:rsidRPr="00E774D9" w14:paraId="42BE3901" w14:textId="77777777" w:rsidTr="00C642D4">
        <w:tc>
          <w:tcPr>
            <w:tcW w:w="523" w:type="dxa"/>
          </w:tcPr>
          <w:p w14:paraId="0F9A5349" w14:textId="25D7EC47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3E5DF116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Senada Vuković</w:t>
            </w:r>
          </w:p>
        </w:tc>
        <w:tc>
          <w:tcPr>
            <w:tcW w:w="5731" w:type="dxa"/>
            <w:vAlign w:val="bottom"/>
          </w:tcPr>
          <w:p w14:paraId="146A07E9" w14:textId="7759E57F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31B551A6" w14:textId="77777777" w:rsidTr="00C642D4">
        <w:tc>
          <w:tcPr>
            <w:tcW w:w="523" w:type="dxa"/>
          </w:tcPr>
          <w:p w14:paraId="38B1B43C" w14:textId="0E4FA606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23D7E445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Ajhana Lošić</w:t>
            </w:r>
          </w:p>
        </w:tc>
        <w:tc>
          <w:tcPr>
            <w:tcW w:w="5731" w:type="dxa"/>
            <w:vAlign w:val="bottom"/>
          </w:tcPr>
          <w:p w14:paraId="30185D05" w14:textId="05EB7CF8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145CC7A5" w14:textId="77777777" w:rsidTr="00C642D4">
        <w:tc>
          <w:tcPr>
            <w:tcW w:w="523" w:type="dxa"/>
          </w:tcPr>
          <w:p w14:paraId="387C7918" w14:textId="156CE9D3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66398653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Arlinda Sukalić</w:t>
            </w:r>
          </w:p>
        </w:tc>
        <w:tc>
          <w:tcPr>
            <w:tcW w:w="5731" w:type="dxa"/>
            <w:vAlign w:val="bottom"/>
          </w:tcPr>
          <w:p w14:paraId="6493C797" w14:textId="6A0B7489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27C44328" w14:textId="77777777" w:rsidTr="00C642D4">
        <w:tc>
          <w:tcPr>
            <w:tcW w:w="523" w:type="dxa"/>
          </w:tcPr>
          <w:p w14:paraId="7F3232C2" w14:textId="67936846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3414E0BE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Rexhep Çobaj</w:t>
            </w:r>
          </w:p>
        </w:tc>
        <w:tc>
          <w:tcPr>
            <w:tcW w:w="5731" w:type="dxa"/>
            <w:vAlign w:val="bottom"/>
          </w:tcPr>
          <w:p w14:paraId="73A54E93" w14:textId="07351013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4BFABE93" w14:textId="77777777" w:rsidTr="00C642D4">
        <w:tc>
          <w:tcPr>
            <w:tcW w:w="523" w:type="dxa"/>
          </w:tcPr>
          <w:p w14:paraId="04FDBE65" w14:textId="1B66716E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0610CF3F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Razije Nikoçeviq</w:t>
            </w:r>
          </w:p>
        </w:tc>
        <w:tc>
          <w:tcPr>
            <w:tcW w:w="5731" w:type="dxa"/>
            <w:vAlign w:val="bottom"/>
          </w:tcPr>
          <w:p w14:paraId="18C4ABAD" w14:textId="5A69269A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0310925B" w14:textId="77777777" w:rsidTr="00C642D4">
        <w:tc>
          <w:tcPr>
            <w:tcW w:w="523" w:type="dxa"/>
          </w:tcPr>
          <w:p w14:paraId="249F5CA4" w14:textId="40C0A180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430E8AAF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Aljfred Marniković</w:t>
            </w:r>
          </w:p>
        </w:tc>
        <w:tc>
          <w:tcPr>
            <w:tcW w:w="5731" w:type="dxa"/>
            <w:vAlign w:val="bottom"/>
          </w:tcPr>
          <w:p w14:paraId="115EF603" w14:textId="1E1C4D4B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1E2C6C61" w14:textId="77777777" w:rsidTr="00C642D4">
        <w:tc>
          <w:tcPr>
            <w:tcW w:w="523" w:type="dxa"/>
          </w:tcPr>
          <w:p w14:paraId="7FD42457" w14:textId="6F207A4C" w:rsidR="00D61B15" w:rsidRPr="00E774D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7F0D3309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Ivana Đurković</w:t>
            </w:r>
          </w:p>
        </w:tc>
        <w:tc>
          <w:tcPr>
            <w:tcW w:w="5731" w:type="dxa"/>
            <w:vAlign w:val="bottom"/>
          </w:tcPr>
          <w:p w14:paraId="292F7F1E" w14:textId="1DC0316F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4546DAC2" w14:textId="77777777" w:rsidTr="00C642D4">
        <w:tc>
          <w:tcPr>
            <w:tcW w:w="523" w:type="dxa"/>
          </w:tcPr>
          <w:p w14:paraId="7291B7D9" w14:textId="70DDC694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5B46EA3B" w14:textId="1F73796A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Silvija Marniković</w:t>
            </w:r>
          </w:p>
        </w:tc>
        <w:tc>
          <w:tcPr>
            <w:tcW w:w="5731" w:type="dxa"/>
            <w:vAlign w:val="bottom"/>
          </w:tcPr>
          <w:p w14:paraId="4A94B093" w14:textId="6C1EF24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2D1842BA" w14:textId="77777777" w:rsidTr="00C642D4">
        <w:tc>
          <w:tcPr>
            <w:tcW w:w="523" w:type="dxa"/>
          </w:tcPr>
          <w:p w14:paraId="0DDFEC2E" w14:textId="14560185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2746485" w14:textId="61E5BA4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Marina Ljuljić</w:t>
            </w:r>
          </w:p>
        </w:tc>
        <w:tc>
          <w:tcPr>
            <w:tcW w:w="5731" w:type="dxa"/>
            <w:vAlign w:val="bottom"/>
          </w:tcPr>
          <w:p w14:paraId="26412AEB" w14:textId="514DE882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645557E9" w14:textId="77777777" w:rsidTr="00C642D4">
        <w:tc>
          <w:tcPr>
            <w:tcW w:w="523" w:type="dxa"/>
          </w:tcPr>
          <w:p w14:paraId="3E03C698" w14:textId="3FD61521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vAlign w:val="bottom"/>
          </w:tcPr>
          <w:p w14:paraId="31E68757" w14:textId="34DD9AD2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Sahibe Hodžić</w:t>
            </w:r>
          </w:p>
        </w:tc>
        <w:tc>
          <w:tcPr>
            <w:tcW w:w="5731" w:type="dxa"/>
            <w:vAlign w:val="bottom"/>
          </w:tcPr>
          <w:p w14:paraId="73E2F170" w14:textId="34892ABA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41425258" w14:textId="77777777" w:rsidTr="00C642D4">
        <w:tc>
          <w:tcPr>
            <w:tcW w:w="523" w:type="dxa"/>
          </w:tcPr>
          <w:p w14:paraId="279D8135" w14:textId="65467680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  <w:vAlign w:val="bottom"/>
          </w:tcPr>
          <w:p w14:paraId="6072A64B" w14:textId="0D390381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Nevila Brisković</w:t>
            </w:r>
          </w:p>
        </w:tc>
        <w:tc>
          <w:tcPr>
            <w:tcW w:w="5731" w:type="dxa"/>
            <w:vAlign w:val="bottom"/>
          </w:tcPr>
          <w:p w14:paraId="2962757F" w14:textId="5F482ED9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OŠ "Marko Nuculović" -Štoj Ulcinj</w:t>
            </w:r>
          </w:p>
        </w:tc>
      </w:tr>
      <w:tr w:rsidR="00D61B15" w:rsidRPr="00E774D9" w14:paraId="20557D10" w14:textId="77777777" w:rsidTr="00C642D4">
        <w:tc>
          <w:tcPr>
            <w:tcW w:w="523" w:type="dxa"/>
          </w:tcPr>
          <w:p w14:paraId="2A1EEEE2" w14:textId="72214501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921" w:type="dxa"/>
            <w:vAlign w:val="bottom"/>
          </w:tcPr>
          <w:p w14:paraId="7FBF2937" w14:textId="6F3A2381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Svetlana Radulović</w:t>
            </w:r>
          </w:p>
        </w:tc>
        <w:tc>
          <w:tcPr>
            <w:tcW w:w="5731" w:type="dxa"/>
            <w:vAlign w:val="bottom"/>
          </w:tcPr>
          <w:p w14:paraId="639D305E" w14:textId="2471028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Mrkojevići Bar</w:t>
            </w:r>
          </w:p>
        </w:tc>
      </w:tr>
      <w:tr w:rsidR="00D61B15" w:rsidRPr="00E774D9" w14:paraId="20D23653" w14:textId="77777777" w:rsidTr="00C642D4">
        <w:tc>
          <w:tcPr>
            <w:tcW w:w="523" w:type="dxa"/>
          </w:tcPr>
          <w:p w14:paraId="218CE26C" w14:textId="5BD7F3BD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921" w:type="dxa"/>
            <w:vAlign w:val="bottom"/>
          </w:tcPr>
          <w:p w14:paraId="34D705ED" w14:textId="1E7BAA46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Mirjana Vukčević</w:t>
            </w:r>
          </w:p>
        </w:tc>
        <w:tc>
          <w:tcPr>
            <w:tcW w:w="5731" w:type="dxa"/>
            <w:vAlign w:val="bottom"/>
          </w:tcPr>
          <w:p w14:paraId="380B33E2" w14:textId="09400B1C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Mrkojevići Bar</w:t>
            </w:r>
          </w:p>
        </w:tc>
      </w:tr>
      <w:tr w:rsidR="00D61B15" w:rsidRPr="00E774D9" w14:paraId="37A6A1FC" w14:textId="77777777" w:rsidTr="00C642D4">
        <w:tc>
          <w:tcPr>
            <w:tcW w:w="523" w:type="dxa"/>
          </w:tcPr>
          <w:p w14:paraId="77ABE917" w14:textId="498B2A8E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26.</w:t>
            </w:r>
          </w:p>
        </w:tc>
        <w:tc>
          <w:tcPr>
            <w:tcW w:w="2921" w:type="dxa"/>
            <w:vAlign w:val="bottom"/>
          </w:tcPr>
          <w:p w14:paraId="191A07D3" w14:textId="78F6F62D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Ines Zlatović</w:t>
            </w:r>
          </w:p>
        </w:tc>
        <w:tc>
          <w:tcPr>
            <w:tcW w:w="5731" w:type="dxa"/>
            <w:vAlign w:val="bottom"/>
          </w:tcPr>
          <w:p w14:paraId="16AAF5DB" w14:textId="354F27B7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Mrkojevići Bar</w:t>
            </w:r>
          </w:p>
        </w:tc>
      </w:tr>
      <w:tr w:rsidR="00D61B15" w:rsidRPr="00E774D9" w14:paraId="214CE777" w14:textId="77777777" w:rsidTr="00C642D4">
        <w:tc>
          <w:tcPr>
            <w:tcW w:w="523" w:type="dxa"/>
          </w:tcPr>
          <w:p w14:paraId="552F27AE" w14:textId="69A616A8" w:rsidR="00D61B15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27.</w:t>
            </w:r>
          </w:p>
        </w:tc>
        <w:tc>
          <w:tcPr>
            <w:tcW w:w="2921" w:type="dxa"/>
            <w:vAlign w:val="bottom"/>
          </w:tcPr>
          <w:p w14:paraId="0D122371" w14:textId="38B36BA0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Valmir Arbneshi</w:t>
            </w:r>
          </w:p>
        </w:tc>
        <w:tc>
          <w:tcPr>
            <w:tcW w:w="5731" w:type="dxa"/>
            <w:vAlign w:val="bottom"/>
          </w:tcPr>
          <w:p w14:paraId="0BE668BE" w14:textId="0FF9489C" w:rsidR="00D61B15" w:rsidRPr="000A5269" w:rsidRDefault="00D61B15" w:rsidP="00D61B15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OŠ Mrkojevići Ba</w:t>
            </w:r>
            <w:r w:rsidR="000A5269" w:rsidRPr="000A526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5E7E18DA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4AE4B" w14:textId="77777777" w:rsidR="002C58A9" w:rsidRDefault="002C58A9" w:rsidP="008A3BBF">
      <w:pPr>
        <w:spacing w:after="0" w:line="240" w:lineRule="auto"/>
      </w:pPr>
      <w:r>
        <w:separator/>
      </w:r>
    </w:p>
  </w:endnote>
  <w:endnote w:type="continuationSeparator" w:id="0">
    <w:p w14:paraId="61FA3CF1" w14:textId="77777777" w:rsidR="002C58A9" w:rsidRDefault="002C58A9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028AD" w14:textId="77777777" w:rsidR="002C58A9" w:rsidRDefault="002C58A9" w:rsidP="008A3BBF">
      <w:pPr>
        <w:spacing w:after="0" w:line="240" w:lineRule="auto"/>
      </w:pPr>
      <w:r>
        <w:separator/>
      </w:r>
    </w:p>
  </w:footnote>
  <w:footnote w:type="continuationSeparator" w:id="0">
    <w:p w14:paraId="33C06A87" w14:textId="77777777" w:rsidR="002C58A9" w:rsidRDefault="002C58A9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2A2D59" w:rsidRPr="008E255A" w:rsidRDefault="002A2D59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2A2D59" w:rsidRDefault="002A2D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973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74385"/>
    <w:multiLevelType w:val="hybridMultilevel"/>
    <w:tmpl w:val="CB10B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4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K1NDW1MDU2tTRW0lEKTi0uzszPAykwrgUATLk8OSwAAAA="/>
  </w:docVars>
  <w:rsids>
    <w:rsidRoot w:val="008A3BBF"/>
    <w:rsid w:val="00007405"/>
    <w:rsid w:val="000312F8"/>
    <w:rsid w:val="0003223C"/>
    <w:rsid w:val="0006078E"/>
    <w:rsid w:val="00070F13"/>
    <w:rsid w:val="000905B6"/>
    <w:rsid w:val="000A5269"/>
    <w:rsid w:val="000A6107"/>
    <w:rsid w:val="000A6D6F"/>
    <w:rsid w:val="000F0485"/>
    <w:rsid w:val="00122AF4"/>
    <w:rsid w:val="00131823"/>
    <w:rsid w:val="0013736B"/>
    <w:rsid w:val="001A3524"/>
    <w:rsid w:val="001F17B4"/>
    <w:rsid w:val="0020089A"/>
    <w:rsid w:val="00210AA3"/>
    <w:rsid w:val="00225D0D"/>
    <w:rsid w:val="002A2D59"/>
    <w:rsid w:val="002C58A9"/>
    <w:rsid w:val="002D2CCF"/>
    <w:rsid w:val="002E586E"/>
    <w:rsid w:val="003161FC"/>
    <w:rsid w:val="00394E2D"/>
    <w:rsid w:val="003B0BAC"/>
    <w:rsid w:val="003F42DE"/>
    <w:rsid w:val="004408F0"/>
    <w:rsid w:val="00455540"/>
    <w:rsid w:val="005475A7"/>
    <w:rsid w:val="00564614"/>
    <w:rsid w:val="005947B3"/>
    <w:rsid w:val="00596597"/>
    <w:rsid w:val="005F3BD3"/>
    <w:rsid w:val="00634BFE"/>
    <w:rsid w:val="00672CE4"/>
    <w:rsid w:val="0069491D"/>
    <w:rsid w:val="007148BB"/>
    <w:rsid w:val="007151B2"/>
    <w:rsid w:val="007659B7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A3B5D"/>
    <w:rsid w:val="00A302A3"/>
    <w:rsid w:val="00A42E6C"/>
    <w:rsid w:val="00A87B36"/>
    <w:rsid w:val="00AB691C"/>
    <w:rsid w:val="00AC4DFB"/>
    <w:rsid w:val="00AD7F95"/>
    <w:rsid w:val="00AE76F3"/>
    <w:rsid w:val="00B02507"/>
    <w:rsid w:val="00B0606A"/>
    <w:rsid w:val="00B4331B"/>
    <w:rsid w:val="00B44B07"/>
    <w:rsid w:val="00B772F4"/>
    <w:rsid w:val="00C075CB"/>
    <w:rsid w:val="00C36F77"/>
    <w:rsid w:val="00C4328C"/>
    <w:rsid w:val="00C71D59"/>
    <w:rsid w:val="00C93670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F3005"/>
    <w:rsid w:val="00E17009"/>
    <w:rsid w:val="00E175F6"/>
    <w:rsid w:val="00E22EA7"/>
    <w:rsid w:val="00E431EF"/>
    <w:rsid w:val="00E660FE"/>
    <w:rsid w:val="00E774D9"/>
    <w:rsid w:val="00E90877"/>
    <w:rsid w:val="00F158BA"/>
    <w:rsid w:val="00F55B48"/>
    <w:rsid w:val="00F8383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rms.gle/6qrqU7RvMqLMZ3QN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roprofs.com/quiz-school/story.php?title=mjg3mzk2ng4yx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2021-02-24T10:31:00Z</dcterms:created>
  <dcterms:modified xsi:type="dcterms:W3CDTF">2021-03-26T15:24:00Z</dcterms:modified>
</cp:coreProperties>
</file>