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D00379" w14:textId="27ABB6E4" w:rsidR="007A3547" w:rsidRPr="007A3547" w:rsidRDefault="007A3547" w:rsidP="007A3547">
      <w:pPr>
        <w:rPr>
          <w:rFonts w:ascii="Arial" w:hAnsi="Arial" w:cs="Arial"/>
          <w:b/>
          <w:bCs/>
          <w:sz w:val="24"/>
          <w:szCs w:val="24"/>
          <w:lang w:val="en-GB"/>
        </w:rPr>
      </w:pPr>
      <w:bookmarkStart w:id="0" w:name="_Toc433067886"/>
      <w:bookmarkStart w:id="1" w:name="_Toc37056111"/>
      <w:r w:rsidRPr="007A3547">
        <w:rPr>
          <w:rFonts w:ascii="Arial" w:hAnsi="Arial" w:cs="Arial"/>
          <w:b/>
          <w:bCs/>
          <w:sz w:val="24"/>
          <w:szCs w:val="24"/>
          <w:lang w:val="en-GB"/>
        </w:rPr>
        <w:t>Annex 1: L</w:t>
      </w:r>
      <w:bookmarkEnd w:id="0"/>
      <w:bookmarkEnd w:id="1"/>
      <w:r>
        <w:rPr>
          <w:rFonts w:ascii="Arial" w:hAnsi="Arial" w:cs="Arial"/>
          <w:b/>
          <w:bCs/>
          <w:sz w:val="24"/>
          <w:szCs w:val="24"/>
          <w:lang w:val="en-GB"/>
        </w:rPr>
        <w:t>ogical Framework Matrix</w:t>
      </w: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6"/>
        <w:gridCol w:w="3794"/>
        <w:gridCol w:w="4680"/>
        <w:gridCol w:w="2070"/>
      </w:tblGrid>
      <w:tr w:rsidR="007A3547" w:rsidRPr="000371D4" w14:paraId="5707FDB0" w14:textId="77777777" w:rsidTr="007772B1">
        <w:tc>
          <w:tcPr>
            <w:tcW w:w="3856" w:type="dxa"/>
            <w:tcBorders>
              <w:right w:val="single" w:sz="4" w:space="0" w:color="FFFFFF"/>
            </w:tcBorders>
            <w:shd w:val="clear" w:color="auto" w:fill="000000"/>
          </w:tcPr>
          <w:p w14:paraId="05222B3A" w14:textId="77777777" w:rsidR="007A3547" w:rsidRPr="000371D4" w:rsidRDefault="007A3547" w:rsidP="007772B1">
            <w:pPr>
              <w:spacing w:before="40" w:after="40" w:line="240" w:lineRule="auto"/>
              <w:rPr>
                <w:rFonts w:ascii="Arial" w:hAnsi="Arial" w:cs="Arial"/>
                <w:b/>
                <w:bCs/>
                <w:color w:val="FFFFFF"/>
                <w:spacing w:val="-8"/>
                <w:sz w:val="16"/>
                <w:szCs w:val="16"/>
                <w:lang w:val="en-GB"/>
              </w:rPr>
            </w:pPr>
            <w:bookmarkStart w:id="2" w:name="_Hlk10712534"/>
            <w:r w:rsidRPr="000371D4">
              <w:rPr>
                <w:rFonts w:ascii="Arial" w:hAnsi="Arial" w:cs="Arial"/>
                <w:b/>
                <w:bCs/>
                <w:color w:val="FFFFFF"/>
                <w:spacing w:val="-8"/>
                <w:sz w:val="16"/>
                <w:szCs w:val="16"/>
                <w:lang w:val="en-GB"/>
              </w:rPr>
              <w:t>Overall Objective</w:t>
            </w:r>
          </w:p>
        </w:tc>
        <w:tc>
          <w:tcPr>
            <w:tcW w:w="3794" w:type="dxa"/>
            <w:tcBorders>
              <w:left w:val="single" w:sz="4" w:space="0" w:color="FFFFFF"/>
              <w:right w:val="single" w:sz="4" w:space="0" w:color="FFFFFF"/>
            </w:tcBorders>
            <w:shd w:val="clear" w:color="auto" w:fill="000000"/>
          </w:tcPr>
          <w:p w14:paraId="0AE103A0" w14:textId="77777777" w:rsidR="007A3547" w:rsidRPr="000371D4" w:rsidRDefault="007A3547" w:rsidP="007772B1">
            <w:pPr>
              <w:spacing w:before="40" w:after="40" w:line="240" w:lineRule="auto"/>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Objectively verifiable indicators</w:t>
            </w:r>
          </w:p>
        </w:tc>
        <w:tc>
          <w:tcPr>
            <w:tcW w:w="4680" w:type="dxa"/>
            <w:tcBorders>
              <w:left w:val="single" w:sz="4" w:space="0" w:color="FFFFFF"/>
            </w:tcBorders>
            <w:shd w:val="clear" w:color="auto" w:fill="000000"/>
          </w:tcPr>
          <w:p w14:paraId="7554C366" w14:textId="77777777" w:rsidR="007A3547" w:rsidRPr="000371D4" w:rsidRDefault="007A3547" w:rsidP="007772B1">
            <w:pPr>
              <w:spacing w:before="40" w:after="40" w:line="240" w:lineRule="auto"/>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Means of verification</w:t>
            </w:r>
          </w:p>
        </w:tc>
        <w:tc>
          <w:tcPr>
            <w:tcW w:w="2070" w:type="dxa"/>
            <w:vMerge w:val="restart"/>
            <w:tcBorders>
              <w:top w:val="nil"/>
              <w:right w:val="nil"/>
            </w:tcBorders>
            <w:shd w:val="clear" w:color="auto" w:fill="auto"/>
          </w:tcPr>
          <w:p w14:paraId="4FD91BB0" w14:textId="77777777" w:rsidR="007A3547" w:rsidRPr="000371D4" w:rsidRDefault="007A3547" w:rsidP="007772B1">
            <w:pPr>
              <w:spacing w:before="40" w:after="40" w:line="240" w:lineRule="auto"/>
              <w:rPr>
                <w:rFonts w:ascii="Arial" w:hAnsi="Arial" w:cs="Arial"/>
                <w:b/>
                <w:bCs/>
                <w:color w:val="FFFFFF"/>
                <w:spacing w:val="-8"/>
                <w:sz w:val="16"/>
                <w:szCs w:val="16"/>
                <w:lang w:val="en-GB"/>
              </w:rPr>
            </w:pPr>
          </w:p>
        </w:tc>
      </w:tr>
      <w:tr w:rsidR="007A3547" w:rsidRPr="000371D4" w14:paraId="4404C027" w14:textId="77777777" w:rsidTr="007772B1">
        <w:tc>
          <w:tcPr>
            <w:tcW w:w="3856" w:type="dxa"/>
            <w:shd w:val="clear" w:color="auto" w:fill="auto"/>
          </w:tcPr>
          <w:p w14:paraId="689C1F1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To improve quality of primary and secondary education provision and support to ITE, CPD and QA at primary, secondary and higher education levels.</w:t>
            </w:r>
          </w:p>
        </w:tc>
        <w:tc>
          <w:tcPr>
            <w:tcW w:w="3794" w:type="dxa"/>
            <w:shd w:val="clear" w:color="auto" w:fill="auto"/>
          </w:tcPr>
          <w:p w14:paraId="4862244D"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Educational achievement (outcomes) in STEM increased within 4 years</w:t>
            </w:r>
          </w:p>
        </w:tc>
        <w:tc>
          <w:tcPr>
            <w:tcW w:w="4680" w:type="dxa"/>
            <w:shd w:val="clear" w:color="auto" w:fill="auto"/>
          </w:tcPr>
          <w:p w14:paraId="78178179"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TIMMS (2023)</w:t>
            </w:r>
          </w:p>
          <w:p w14:paraId="38CF078D" w14:textId="6F3EB300"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PISA (202</w:t>
            </w:r>
            <w:ins w:id="3" w:author="Boris Curkovic" w:date="2020-04-28T11:34:00Z">
              <w:r w:rsidR="00C00CB0">
                <w:rPr>
                  <w:rFonts w:ascii="Arial" w:hAnsi="Arial"/>
                  <w:spacing w:val="-8"/>
                  <w:sz w:val="16"/>
                  <w:szCs w:val="16"/>
                </w:rPr>
                <w:t>1</w:t>
              </w:r>
            </w:ins>
            <w:r w:rsidRPr="000371D4">
              <w:rPr>
                <w:rFonts w:ascii="Arial" w:hAnsi="Arial"/>
                <w:spacing w:val="-8"/>
                <w:sz w:val="16"/>
                <w:szCs w:val="16"/>
              </w:rPr>
              <w:t>)</w:t>
            </w:r>
          </w:p>
          <w:p w14:paraId="79618B27"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Country reports</w:t>
            </w:r>
          </w:p>
        </w:tc>
        <w:tc>
          <w:tcPr>
            <w:tcW w:w="2070" w:type="dxa"/>
            <w:vMerge/>
            <w:tcBorders>
              <w:right w:val="nil"/>
            </w:tcBorders>
            <w:shd w:val="clear" w:color="auto" w:fill="auto"/>
          </w:tcPr>
          <w:p w14:paraId="2E245CB1" w14:textId="77777777" w:rsidR="007A3547" w:rsidRPr="000371D4" w:rsidRDefault="007A3547" w:rsidP="007772B1">
            <w:pPr>
              <w:spacing w:line="240" w:lineRule="auto"/>
              <w:ind w:left="57"/>
              <w:rPr>
                <w:rFonts w:ascii="Arial" w:hAnsi="Arial" w:cs="Arial"/>
                <w:spacing w:val="-8"/>
                <w:sz w:val="16"/>
                <w:szCs w:val="16"/>
                <w:lang w:val="en-GB"/>
              </w:rPr>
            </w:pPr>
          </w:p>
        </w:tc>
      </w:tr>
      <w:tr w:rsidR="007A3547" w:rsidRPr="000371D4" w14:paraId="0045914E" w14:textId="77777777" w:rsidTr="007772B1">
        <w:tc>
          <w:tcPr>
            <w:tcW w:w="3856" w:type="dxa"/>
            <w:tcBorders>
              <w:right w:val="single" w:sz="4" w:space="0" w:color="FFFFFF"/>
            </w:tcBorders>
            <w:shd w:val="clear" w:color="auto" w:fill="000000"/>
          </w:tcPr>
          <w:p w14:paraId="054C6772" w14:textId="77777777" w:rsidR="007A3547" w:rsidRPr="000371D4" w:rsidRDefault="007A3547" w:rsidP="007772B1">
            <w:pPr>
              <w:spacing w:before="40" w:after="40" w:line="240" w:lineRule="auto"/>
              <w:rPr>
                <w:rFonts w:ascii="Arial" w:hAnsi="Arial" w:cs="Arial"/>
                <w:spacing w:val="-8"/>
                <w:sz w:val="16"/>
                <w:szCs w:val="16"/>
                <w:lang w:val="en-GB"/>
              </w:rPr>
            </w:pPr>
            <w:r w:rsidRPr="000371D4">
              <w:rPr>
                <w:rFonts w:ascii="Arial" w:hAnsi="Arial" w:cs="Arial"/>
                <w:b/>
                <w:bCs/>
                <w:color w:val="FFFFFF"/>
                <w:spacing w:val="-8"/>
                <w:sz w:val="16"/>
                <w:szCs w:val="16"/>
                <w:lang w:val="en-GB"/>
              </w:rPr>
              <w:t>Project purposes</w:t>
            </w:r>
          </w:p>
        </w:tc>
        <w:tc>
          <w:tcPr>
            <w:tcW w:w="3794" w:type="dxa"/>
            <w:tcBorders>
              <w:left w:val="single" w:sz="4" w:space="0" w:color="FFFFFF"/>
              <w:right w:val="single" w:sz="4" w:space="0" w:color="FFFFFF"/>
            </w:tcBorders>
            <w:shd w:val="clear" w:color="auto" w:fill="000000"/>
          </w:tcPr>
          <w:p w14:paraId="5F293AA2" w14:textId="77777777" w:rsidR="007A3547" w:rsidRPr="000371D4" w:rsidRDefault="007A3547" w:rsidP="007772B1">
            <w:pPr>
              <w:spacing w:before="40" w:after="40" w:line="240" w:lineRule="auto"/>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Objectively verifiable indicators</w:t>
            </w:r>
          </w:p>
        </w:tc>
        <w:tc>
          <w:tcPr>
            <w:tcW w:w="4680" w:type="dxa"/>
            <w:tcBorders>
              <w:left w:val="single" w:sz="4" w:space="0" w:color="FFFFFF"/>
              <w:right w:val="single" w:sz="4" w:space="0" w:color="FFFFFF"/>
            </w:tcBorders>
            <w:shd w:val="clear" w:color="auto" w:fill="000000"/>
          </w:tcPr>
          <w:p w14:paraId="4BBB37DC" w14:textId="77777777" w:rsidR="007A3547" w:rsidRPr="000371D4" w:rsidRDefault="007A3547" w:rsidP="007772B1">
            <w:pPr>
              <w:spacing w:before="40" w:after="40" w:line="240" w:lineRule="auto"/>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Means of verification</w:t>
            </w:r>
          </w:p>
        </w:tc>
        <w:tc>
          <w:tcPr>
            <w:tcW w:w="2070" w:type="dxa"/>
            <w:tcBorders>
              <w:left w:val="single" w:sz="4" w:space="0" w:color="FFFFFF"/>
            </w:tcBorders>
            <w:shd w:val="clear" w:color="auto" w:fill="000000"/>
          </w:tcPr>
          <w:p w14:paraId="685AD90C" w14:textId="77777777" w:rsidR="007A3547" w:rsidRPr="000371D4" w:rsidRDefault="007A3547" w:rsidP="007772B1">
            <w:pPr>
              <w:spacing w:before="40" w:after="40" w:line="240" w:lineRule="auto"/>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Assumptions</w:t>
            </w:r>
          </w:p>
        </w:tc>
      </w:tr>
      <w:tr w:rsidR="007A3547" w:rsidRPr="000371D4" w14:paraId="0427F6CC" w14:textId="77777777" w:rsidTr="007772B1">
        <w:tc>
          <w:tcPr>
            <w:tcW w:w="3856" w:type="dxa"/>
            <w:shd w:val="clear" w:color="auto" w:fill="auto"/>
          </w:tcPr>
          <w:p w14:paraId="07E41F0D"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To improve </w:t>
            </w:r>
            <w:proofErr w:type="gramStart"/>
            <w:r w:rsidRPr="000371D4">
              <w:rPr>
                <w:rFonts w:ascii="Arial" w:hAnsi="Arial"/>
                <w:spacing w:val="-8"/>
                <w:sz w:val="16"/>
                <w:szCs w:val="16"/>
              </w:rPr>
              <w:t>students</w:t>
            </w:r>
            <w:proofErr w:type="gramEnd"/>
            <w:r w:rsidRPr="000371D4">
              <w:rPr>
                <w:rFonts w:ascii="Arial" w:hAnsi="Arial"/>
                <w:spacing w:val="-8"/>
                <w:sz w:val="16"/>
                <w:szCs w:val="16"/>
              </w:rPr>
              <w:t xml:space="preserve"> achievement related to key competences for LLL and quality of work and teaching of primary and secondary education;  </w:t>
            </w:r>
          </w:p>
          <w:p w14:paraId="5587F4A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To improve quality assurance system at all levels;  </w:t>
            </w:r>
          </w:p>
          <w:p w14:paraId="5BC1F5C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To develop education and teacher professional competences both in initial teacher education (ITE) and continuous professional development (CPD) with regard to integration of key learning competences with particular focus on STEM disciplines.</w:t>
            </w:r>
          </w:p>
        </w:tc>
        <w:tc>
          <w:tcPr>
            <w:tcW w:w="3794" w:type="dxa"/>
            <w:shd w:val="clear" w:color="auto" w:fill="auto"/>
          </w:tcPr>
          <w:p w14:paraId="3AFF2159"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80% of primary and secondary schools integrated STEM and other key competences</w:t>
            </w:r>
          </w:p>
          <w:p w14:paraId="68AF1A70"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New standards and procedures for both internal and external QA for primary, secondary and higher education contain indicators about key competences approved and in regular use</w:t>
            </w:r>
          </w:p>
          <w:p w14:paraId="209622FD"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ITE study programmes at the UoM containing modern pedagogy, STEM and other key competences approach approved and regularly delivered to students</w:t>
            </w:r>
          </w:p>
          <w:p w14:paraId="3AC917C1"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80% of elementary and secondary school teachers trained and regularly use STEM and key competences in teaching</w:t>
            </w:r>
          </w:p>
        </w:tc>
        <w:tc>
          <w:tcPr>
            <w:tcW w:w="4680" w:type="dxa"/>
            <w:shd w:val="clear" w:color="auto" w:fill="auto"/>
          </w:tcPr>
          <w:p w14:paraId="4FA12AC4"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Country reports</w:t>
            </w:r>
          </w:p>
          <w:p w14:paraId="74F2915E"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proofErr w:type="spellStart"/>
            <w:r w:rsidRPr="000371D4">
              <w:rPr>
                <w:rFonts w:ascii="Arial" w:hAnsi="Arial"/>
                <w:spacing w:val="-8"/>
                <w:sz w:val="16"/>
                <w:szCs w:val="16"/>
              </w:rPr>
              <w:t>MoE</w:t>
            </w:r>
            <w:proofErr w:type="spellEnd"/>
            <w:r w:rsidRPr="000371D4">
              <w:rPr>
                <w:rFonts w:ascii="Arial" w:hAnsi="Arial"/>
                <w:spacing w:val="-8"/>
                <w:sz w:val="16"/>
                <w:szCs w:val="16"/>
              </w:rPr>
              <w:t xml:space="preserve"> reports</w:t>
            </w:r>
          </w:p>
          <w:p w14:paraId="18BFC022"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External reports on QA of providers at all levels of education</w:t>
            </w:r>
          </w:p>
          <w:p w14:paraId="0F3A8AEE"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Bureau for Education Services reports</w:t>
            </w:r>
          </w:p>
          <w:p w14:paraId="53F0973D"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Senate of the UoM decisions on approving new study programmes for ITE</w:t>
            </w:r>
          </w:p>
          <w:p w14:paraId="4FE6E3A3"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 reports</w:t>
            </w:r>
          </w:p>
          <w:p w14:paraId="67B7D44E"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School reports (development plans, annual plans, pedagogic documentation)</w:t>
            </w:r>
          </w:p>
          <w:p w14:paraId="1258AA5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Project Progress Reports</w:t>
            </w:r>
          </w:p>
        </w:tc>
        <w:tc>
          <w:tcPr>
            <w:tcW w:w="2070" w:type="dxa"/>
            <w:shd w:val="clear" w:color="auto" w:fill="auto"/>
          </w:tcPr>
          <w:p w14:paraId="6E8BF564"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Strategic and legal frameworks for various education levels are in place</w:t>
            </w:r>
          </w:p>
          <w:p w14:paraId="0A51EE19"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The need for a learning outcomes approach in learning and teaching, and to the setting of attainment standards and examinations is widely accepted by stakeholders</w:t>
            </w:r>
          </w:p>
        </w:tc>
      </w:tr>
    </w:tbl>
    <w:p w14:paraId="0C33AF0D" w14:textId="77777777" w:rsidR="007A3547" w:rsidRPr="000371D4" w:rsidRDefault="007A3547" w:rsidP="007A3547">
      <w:pPr>
        <w:spacing w:after="0" w:line="240" w:lineRule="auto"/>
        <w:rPr>
          <w:sz w:val="2"/>
          <w:szCs w:val="2"/>
          <w:lang w:val="en-GB"/>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6"/>
        <w:gridCol w:w="3794"/>
        <w:gridCol w:w="4680"/>
        <w:gridCol w:w="2070"/>
      </w:tblGrid>
      <w:tr w:rsidR="007A3547" w:rsidRPr="000371D4" w14:paraId="20616B6E" w14:textId="77777777" w:rsidTr="007772B1">
        <w:trPr>
          <w:tblHeader/>
        </w:trPr>
        <w:tc>
          <w:tcPr>
            <w:tcW w:w="3856" w:type="dxa"/>
            <w:tcBorders>
              <w:top w:val="single" w:sz="4" w:space="0" w:color="auto"/>
              <w:left w:val="single" w:sz="4" w:space="0" w:color="auto"/>
              <w:bottom w:val="single" w:sz="4" w:space="0" w:color="auto"/>
              <w:right w:val="single" w:sz="4" w:space="0" w:color="auto"/>
            </w:tcBorders>
            <w:shd w:val="clear" w:color="auto" w:fill="000000"/>
          </w:tcPr>
          <w:p w14:paraId="35CF4F61" w14:textId="77777777" w:rsidR="007A3547" w:rsidRPr="000371D4" w:rsidRDefault="007A3547" w:rsidP="007772B1">
            <w:pPr>
              <w:pStyle w:val="ListParagraph"/>
              <w:spacing w:after="0"/>
              <w:ind w:left="317" w:hanging="284"/>
              <w:jc w:val="both"/>
              <w:rPr>
                <w:rFonts w:ascii="Arial" w:hAnsi="Arial"/>
                <w:b/>
                <w:spacing w:val="-8"/>
                <w:sz w:val="16"/>
                <w:szCs w:val="16"/>
              </w:rPr>
            </w:pPr>
            <w:r w:rsidRPr="000371D4">
              <w:rPr>
                <w:rFonts w:ascii="Arial" w:hAnsi="Arial"/>
                <w:b/>
                <w:spacing w:val="-8"/>
                <w:sz w:val="16"/>
                <w:szCs w:val="16"/>
              </w:rPr>
              <w:t>Results</w:t>
            </w:r>
          </w:p>
        </w:tc>
        <w:tc>
          <w:tcPr>
            <w:tcW w:w="3794" w:type="dxa"/>
            <w:tcBorders>
              <w:top w:val="single" w:sz="4" w:space="0" w:color="auto"/>
              <w:left w:val="single" w:sz="4" w:space="0" w:color="auto"/>
              <w:bottom w:val="single" w:sz="4" w:space="0" w:color="auto"/>
              <w:right w:val="single" w:sz="4" w:space="0" w:color="auto"/>
            </w:tcBorders>
            <w:shd w:val="clear" w:color="auto" w:fill="000000"/>
          </w:tcPr>
          <w:p w14:paraId="6D2504EB" w14:textId="77777777" w:rsidR="007A3547" w:rsidRPr="000371D4" w:rsidRDefault="007A3547" w:rsidP="007772B1">
            <w:pPr>
              <w:pStyle w:val="ListParagraph"/>
              <w:spacing w:after="0"/>
              <w:ind w:left="317" w:hanging="284"/>
              <w:jc w:val="both"/>
              <w:rPr>
                <w:rFonts w:ascii="Arial" w:hAnsi="Arial"/>
                <w:b/>
                <w:spacing w:val="-8"/>
                <w:sz w:val="16"/>
                <w:szCs w:val="16"/>
              </w:rPr>
            </w:pPr>
            <w:r w:rsidRPr="000371D4">
              <w:rPr>
                <w:rFonts w:ascii="Arial" w:hAnsi="Arial"/>
                <w:b/>
                <w:spacing w:val="-8"/>
                <w:sz w:val="16"/>
                <w:szCs w:val="16"/>
              </w:rPr>
              <w:t>Objectively verifiable indicators</w:t>
            </w:r>
          </w:p>
        </w:tc>
        <w:tc>
          <w:tcPr>
            <w:tcW w:w="4680" w:type="dxa"/>
            <w:tcBorders>
              <w:top w:val="single" w:sz="4" w:space="0" w:color="auto"/>
              <w:left w:val="single" w:sz="4" w:space="0" w:color="auto"/>
              <w:bottom w:val="single" w:sz="4" w:space="0" w:color="auto"/>
              <w:right w:val="single" w:sz="4" w:space="0" w:color="auto"/>
            </w:tcBorders>
            <w:shd w:val="clear" w:color="auto" w:fill="000000"/>
          </w:tcPr>
          <w:p w14:paraId="403A8C8E" w14:textId="77777777" w:rsidR="007A3547" w:rsidRPr="000371D4" w:rsidRDefault="007A3547" w:rsidP="007772B1">
            <w:pPr>
              <w:pStyle w:val="ListParagraph"/>
              <w:spacing w:after="0"/>
              <w:ind w:left="317" w:hanging="284"/>
              <w:jc w:val="both"/>
              <w:rPr>
                <w:rFonts w:ascii="Arial" w:hAnsi="Arial"/>
                <w:b/>
                <w:spacing w:val="-8"/>
                <w:sz w:val="16"/>
                <w:szCs w:val="16"/>
              </w:rPr>
            </w:pPr>
            <w:r w:rsidRPr="000371D4">
              <w:rPr>
                <w:rFonts w:ascii="Arial" w:hAnsi="Arial"/>
                <w:b/>
                <w:spacing w:val="-8"/>
                <w:sz w:val="16"/>
                <w:szCs w:val="16"/>
              </w:rPr>
              <w:t>Means of verification</w:t>
            </w:r>
          </w:p>
        </w:tc>
        <w:tc>
          <w:tcPr>
            <w:tcW w:w="2070" w:type="dxa"/>
            <w:tcBorders>
              <w:top w:val="single" w:sz="4" w:space="0" w:color="auto"/>
              <w:left w:val="single" w:sz="4" w:space="0" w:color="auto"/>
              <w:bottom w:val="single" w:sz="4" w:space="0" w:color="auto"/>
              <w:right w:val="single" w:sz="4" w:space="0" w:color="auto"/>
            </w:tcBorders>
            <w:shd w:val="clear" w:color="auto" w:fill="000000"/>
          </w:tcPr>
          <w:p w14:paraId="212EEDB1" w14:textId="77777777" w:rsidR="007A3547" w:rsidRPr="000371D4" w:rsidRDefault="007A3547" w:rsidP="007772B1">
            <w:pPr>
              <w:pStyle w:val="ListParagraph"/>
              <w:spacing w:after="0"/>
              <w:ind w:left="317" w:hanging="284"/>
              <w:rPr>
                <w:rFonts w:ascii="Arial" w:hAnsi="Arial"/>
                <w:spacing w:val="-8"/>
                <w:sz w:val="16"/>
                <w:szCs w:val="16"/>
              </w:rPr>
            </w:pPr>
            <w:r w:rsidRPr="000371D4">
              <w:rPr>
                <w:rFonts w:ascii="Arial" w:hAnsi="Arial"/>
                <w:spacing w:val="-8"/>
                <w:sz w:val="16"/>
                <w:szCs w:val="16"/>
              </w:rPr>
              <w:t>Assumptions</w:t>
            </w:r>
          </w:p>
        </w:tc>
      </w:tr>
      <w:tr w:rsidR="007A3547" w:rsidRPr="000371D4" w14:paraId="1776F32A" w14:textId="77777777" w:rsidTr="007772B1">
        <w:trPr>
          <w:trHeight w:val="1228"/>
        </w:trPr>
        <w:tc>
          <w:tcPr>
            <w:tcW w:w="3856" w:type="dxa"/>
            <w:tcBorders>
              <w:top w:val="single" w:sz="4" w:space="0" w:color="auto"/>
              <w:left w:val="single" w:sz="4" w:space="0" w:color="auto"/>
              <w:bottom w:val="single" w:sz="4" w:space="0" w:color="auto"/>
              <w:right w:val="single" w:sz="4" w:space="0" w:color="auto"/>
            </w:tcBorders>
            <w:shd w:val="clear" w:color="auto" w:fill="auto"/>
          </w:tcPr>
          <w:p w14:paraId="5463236A" w14:textId="77777777" w:rsidR="007A3547" w:rsidRPr="000371D4" w:rsidRDefault="007A3547" w:rsidP="007A3547">
            <w:pPr>
              <w:pStyle w:val="ListParagraph"/>
              <w:numPr>
                <w:ilvl w:val="0"/>
                <w:numId w:val="2"/>
              </w:numPr>
              <w:spacing w:after="0" w:line="240" w:lineRule="auto"/>
              <w:ind w:left="200" w:hanging="219"/>
              <w:jc w:val="both"/>
              <w:rPr>
                <w:rFonts w:ascii="Arial" w:hAnsi="Arial"/>
                <w:spacing w:val="-8"/>
                <w:sz w:val="16"/>
                <w:szCs w:val="16"/>
              </w:rPr>
            </w:pPr>
            <w:r w:rsidRPr="000371D4">
              <w:rPr>
                <w:rFonts w:ascii="Arial" w:hAnsi="Arial"/>
                <w:spacing w:val="-8"/>
                <w:sz w:val="16"/>
                <w:szCs w:val="16"/>
              </w:rPr>
              <w:t xml:space="preserve">Developed a national key competence curriculum framework, with further focus on STEM, mobilised commitment and standards set for STEM; </w:t>
            </w:r>
          </w:p>
        </w:tc>
        <w:tc>
          <w:tcPr>
            <w:tcW w:w="3794" w:type="dxa"/>
            <w:tcBorders>
              <w:top w:val="single" w:sz="4" w:space="0" w:color="auto"/>
              <w:left w:val="single" w:sz="4" w:space="0" w:color="auto"/>
              <w:bottom w:val="single" w:sz="4" w:space="0" w:color="auto"/>
              <w:right w:val="single" w:sz="4" w:space="0" w:color="auto"/>
            </w:tcBorders>
            <w:shd w:val="clear" w:color="auto" w:fill="auto"/>
          </w:tcPr>
          <w:p w14:paraId="7A528C25"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The national key competence framework document developed and approved; </w:t>
            </w:r>
          </w:p>
          <w:p w14:paraId="4BD76432"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The STEM implementation and monitoring plans together with standards and targets for STEM produced (e.g. in terms of teacher competences, instructional materials, programmes, equipment).</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212BBCA4"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Project Progress Reports</w:t>
            </w:r>
          </w:p>
          <w:p w14:paraId="25F09754"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Montenegrin Key Competence Curriculum Framework</w:t>
            </w:r>
          </w:p>
          <w:p w14:paraId="19EA2A64"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Roadmap for integration STEM key competence </w:t>
            </w:r>
          </w:p>
        </w:tc>
        <w:tc>
          <w:tcPr>
            <w:tcW w:w="2070" w:type="dxa"/>
            <w:vMerge w:val="restart"/>
            <w:tcBorders>
              <w:top w:val="single" w:sz="4" w:space="0" w:color="auto"/>
              <w:left w:val="single" w:sz="4" w:space="0" w:color="auto"/>
              <w:right w:val="single" w:sz="4" w:space="0" w:color="auto"/>
            </w:tcBorders>
            <w:shd w:val="clear" w:color="auto" w:fill="auto"/>
          </w:tcPr>
          <w:p w14:paraId="4768ECA2"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Competent experts are engaged/ recruited as service providers</w:t>
            </w:r>
          </w:p>
          <w:p w14:paraId="1F4AE66F"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Education faculties accept the need for reform of pre-service education programmes for primary and secondary schoolteachers</w:t>
            </w:r>
          </w:p>
        </w:tc>
      </w:tr>
      <w:tr w:rsidR="007A3547" w:rsidRPr="000371D4" w14:paraId="0E9AA966" w14:textId="77777777" w:rsidTr="007772B1">
        <w:tc>
          <w:tcPr>
            <w:tcW w:w="3856" w:type="dxa"/>
            <w:tcBorders>
              <w:top w:val="single" w:sz="4" w:space="0" w:color="auto"/>
              <w:left w:val="single" w:sz="4" w:space="0" w:color="auto"/>
              <w:bottom w:val="single" w:sz="4" w:space="0" w:color="auto"/>
              <w:right w:val="single" w:sz="4" w:space="0" w:color="auto"/>
            </w:tcBorders>
            <w:shd w:val="clear" w:color="auto" w:fill="auto"/>
          </w:tcPr>
          <w:p w14:paraId="495B46A2" w14:textId="77777777" w:rsidR="007A3547" w:rsidRPr="000371D4" w:rsidRDefault="007A3547" w:rsidP="007A3547">
            <w:pPr>
              <w:pStyle w:val="ListParagraph"/>
              <w:numPr>
                <w:ilvl w:val="0"/>
                <w:numId w:val="2"/>
              </w:numPr>
              <w:spacing w:after="0" w:line="240" w:lineRule="auto"/>
              <w:ind w:left="200" w:hanging="219"/>
              <w:jc w:val="both"/>
              <w:rPr>
                <w:rFonts w:ascii="Arial" w:hAnsi="Arial"/>
                <w:spacing w:val="-8"/>
                <w:sz w:val="16"/>
                <w:szCs w:val="16"/>
              </w:rPr>
            </w:pPr>
            <w:r w:rsidRPr="000371D4">
              <w:rPr>
                <w:rFonts w:ascii="Arial" w:hAnsi="Arial"/>
                <w:spacing w:val="-8"/>
                <w:sz w:val="16"/>
                <w:szCs w:val="16"/>
              </w:rPr>
              <w:t>The sustainable process for analysis of inputs, outputs and effectiveness of STEM education established;</w:t>
            </w:r>
          </w:p>
        </w:tc>
        <w:tc>
          <w:tcPr>
            <w:tcW w:w="3794" w:type="dxa"/>
            <w:tcBorders>
              <w:top w:val="single" w:sz="4" w:space="0" w:color="auto"/>
              <w:left w:val="single" w:sz="4" w:space="0" w:color="auto"/>
              <w:bottom w:val="single" w:sz="4" w:space="0" w:color="auto"/>
              <w:right w:val="single" w:sz="4" w:space="0" w:color="auto"/>
            </w:tcBorders>
            <w:shd w:val="clear" w:color="auto" w:fill="auto"/>
          </w:tcPr>
          <w:p w14:paraId="4DB18D6B"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National Research: Produced analysis of educational achievement (outcomes) in STEM based on TIMMS, PISA and Montenegrin assessment data; </w:t>
            </w:r>
          </w:p>
          <w:p w14:paraId="2F8B102C"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Produced review of science, maths, engineering and technology primary and secondary school curriculum, resources and teaching methods and workforce competences;</w:t>
            </w:r>
          </w:p>
          <w:p w14:paraId="04F83AB6"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Produced review of CPD and initial teacher education in STEM;</w:t>
            </w:r>
          </w:p>
          <w:p w14:paraId="41F0F99C"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Established process for regular evaluation of processes and outcomes in STEM, through internal and external inspections, international and national assessment.</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54A4B6EE"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Project Progress Reports </w:t>
            </w:r>
          </w:p>
          <w:p w14:paraId="4E0A9975"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Four catalogues with assessment items, in line with STEM and other key competences, for mathematics, physics, biology and chemistry </w:t>
            </w:r>
          </w:p>
          <w:p w14:paraId="07AE04E9"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Study on national testing for II and III cycle of primary education for mathematics, physics, biology, chemistry</w:t>
            </w:r>
          </w:p>
          <w:p w14:paraId="39FF053C"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Report on analyses of educational achievements for II and III cycles of primary education in STEM disciplines</w:t>
            </w:r>
          </w:p>
          <w:p w14:paraId="0778972E"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Report on present state of using cross curricular approach and key competences in Montenegrin education system</w:t>
            </w:r>
          </w:p>
          <w:p w14:paraId="384C8505"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Report on review of CPD and initial teacher education in STEM</w:t>
            </w:r>
          </w:p>
          <w:p w14:paraId="6A97EB54"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Report on review of science, maths, engineering and technology primary and secondary school curriculum with focus on education programmes for mathematics, physics, biology, chemistry and informatics (with technics), resources and teaching methods and workforce competences </w:t>
            </w:r>
          </w:p>
          <w:p w14:paraId="612BDF8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Three sets of QA standards for STEM</w:t>
            </w:r>
          </w:p>
          <w:p w14:paraId="6B2B8BCB"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New documents related to QA of processes in primary and secondary education</w:t>
            </w:r>
          </w:p>
          <w:p w14:paraId="009EE2B6"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lastRenderedPageBreak/>
              <w:t>New documents related to QA of processes in higher education</w:t>
            </w:r>
          </w:p>
          <w:p w14:paraId="6A6C0C3F"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10 self-evaluation and 10 external evaluation QA from primary and secondary education</w:t>
            </w:r>
          </w:p>
        </w:tc>
        <w:tc>
          <w:tcPr>
            <w:tcW w:w="2070" w:type="dxa"/>
            <w:vMerge/>
            <w:tcBorders>
              <w:left w:val="single" w:sz="4" w:space="0" w:color="auto"/>
              <w:bottom w:val="single" w:sz="4" w:space="0" w:color="auto"/>
              <w:right w:val="single" w:sz="4" w:space="0" w:color="auto"/>
            </w:tcBorders>
            <w:shd w:val="clear" w:color="auto" w:fill="auto"/>
          </w:tcPr>
          <w:p w14:paraId="4E1ECC91" w14:textId="77777777" w:rsidR="007A3547" w:rsidRPr="000371D4" w:rsidRDefault="007A3547" w:rsidP="007772B1">
            <w:pPr>
              <w:pStyle w:val="ListParagraph"/>
              <w:spacing w:after="0" w:line="240" w:lineRule="auto"/>
              <w:ind w:left="317"/>
              <w:rPr>
                <w:rFonts w:ascii="Arial" w:hAnsi="Arial"/>
                <w:spacing w:val="-8"/>
                <w:sz w:val="16"/>
                <w:szCs w:val="16"/>
              </w:rPr>
            </w:pPr>
          </w:p>
        </w:tc>
      </w:tr>
      <w:tr w:rsidR="007A3547" w:rsidRPr="000371D4" w14:paraId="6F55AB0C" w14:textId="77777777" w:rsidTr="007772B1">
        <w:tc>
          <w:tcPr>
            <w:tcW w:w="3856" w:type="dxa"/>
            <w:tcBorders>
              <w:top w:val="single" w:sz="4" w:space="0" w:color="auto"/>
              <w:left w:val="single" w:sz="4" w:space="0" w:color="auto"/>
              <w:bottom w:val="single" w:sz="4" w:space="0" w:color="auto"/>
              <w:right w:val="single" w:sz="4" w:space="0" w:color="auto"/>
            </w:tcBorders>
            <w:shd w:val="clear" w:color="auto" w:fill="auto"/>
          </w:tcPr>
          <w:p w14:paraId="5E6175E9" w14:textId="77777777" w:rsidR="007A3547" w:rsidRPr="000371D4" w:rsidRDefault="007A3547" w:rsidP="007A3547">
            <w:pPr>
              <w:pStyle w:val="ListParagraph"/>
              <w:numPr>
                <w:ilvl w:val="0"/>
                <w:numId w:val="2"/>
              </w:numPr>
              <w:spacing w:after="0" w:line="240" w:lineRule="auto"/>
              <w:ind w:left="200" w:hanging="219"/>
              <w:jc w:val="both"/>
              <w:rPr>
                <w:rFonts w:ascii="Arial" w:hAnsi="Arial"/>
                <w:spacing w:val="-8"/>
                <w:sz w:val="16"/>
                <w:szCs w:val="16"/>
              </w:rPr>
            </w:pPr>
            <w:r w:rsidRPr="000371D4">
              <w:rPr>
                <w:rFonts w:ascii="Arial" w:hAnsi="Arial"/>
                <w:spacing w:val="-8"/>
                <w:sz w:val="16"/>
                <w:szCs w:val="16"/>
              </w:rPr>
              <w:t>Systematic implementation of the STEM implementation plan leading to improvements in STEM inputs, processes and outcomes.</w:t>
            </w:r>
          </w:p>
        </w:tc>
        <w:tc>
          <w:tcPr>
            <w:tcW w:w="3794" w:type="dxa"/>
            <w:tcBorders>
              <w:top w:val="single" w:sz="4" w:space="0" w:color="auto"/>
              <w:left w:val="single" w:sz="4" w:space="0" w:color="auto"/>
              <w:bottom w:val="single" w:sz="4" w:space="0" w:color="auto"/>
              <w:right w:val="single" w:sz="4" w:space="0" w:color="auto"/>
            </w:tcBorders>
            <w:shd w:val="clear" w:color="auto" w:fill="auto"/>
          </w:tcPr>
          <w:p w14:paraId="5BF54CE6"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Education programmes for mathematics, physics, biology, chemistry and informatics (with technics) for primary and secondary schools revised and approved in light of national and international standards; </w:t>
            </w:r>
          </w:p>
          <w:p w14:paraId="6C940AE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The HE </w:t>
            </w:r>
            <w:proofErr w:type="gramStart"/>
            <w:r w:rsidRPr="000371D4">
              <w:rPr>
                <w:rFonts w:ascii="Arial" w:hAnsi="Arial"/>
                <w:spacing w:val="-8"/>
                <w:sz w:val="16"/>
                <w:szCs w:val="16"/>
              </w:rPr>
              <w:t>study</w:t>
            </w:r>
            <w:proofErr w:type="gramEnd"/>
            <w:r w:rsidRPr="000371D4">
              <w:rPr>
                <w:rFonts w:ascii="Arial" w:hAnsi="Arial"/>
                <w:spacing w:val="-8"/>
                <w:sz w:val="16"/>
                <w:szCs w:val="16"/>
              </w:rPr>
              <w:t xml:space="preserve"> programmes for ITE Mathematics (and for ITE study programmes for other STEM subjects if above reviews demonstrate the need) validated and/or revised;</w:t>
            </w:r>
          </w:p>
          <w:p w14:paraId="06739A6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Designed the CPD training modules for STEM and training of teacher trainers to deliver modules;</w:t>
            </w:r>
          </w:p>
          <w:p w14:paraId="1BF77B19"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960 STEM teachers trained (out of 1200 STEM teachers delivering STEM teaching in primary and secondary education in school year 2017/2018, 80%);</w:t>
            </w:r>
          </w:p>
          <w:p w14:paraId="003A3678"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900 ISCED 1 level primary school teachers trained for key competences;</w:t>
            </w:r>
          </w:p>
          <w:p w14:paraId="5448388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Trained the BES QA officers for STEM in, for supporting the evaluation, monitoring and implementation of the STEM implementation plan in schools;  </w:t>
            </w:r>
          </w:p>
          <w:p w14:paraId="71ADE0A5"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School managers and primary and secondary teachers trained to support implementation of the STEM primary and secondary education plan and carry out internal evaluation;</w:t>
            </w:r>
          </w:p>
          <w:p w14:paraId="3690125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Academic staff of the Faculty of Philosophy, Faculty of Philology and Faculty of Sciences and Mathematics trained to implement and qualitatively assure new ITE HE programmes (including new pedagogies, technologies and learning modes).</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501CDCA3"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Project Progress Reports </w:t>
            </w:r>
          </w:p>
          <w:p w14:paraId="7E49402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Comprehensive guidelines for school managers, ISCED level 1 class teachers and ISCED levels 2 and 3 subject teachers developed</w:t>
            </w:r>
          </w:p>
          <w:p w14:paraId="5B2F7B20"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Methodological instructions for curricula developers revised and recommendations to integrate key competences in curricula at ISCED levels 1, 2 and 3 formulated</w:t>
            </w:r>
          </w:p>
          <w:p w14:paraId="47935BCF"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Methodological instructions and guidelines for assessment criteria and their linking with education outcomes through formative assessment</w:t>
            </w:r>
          </w:p>
          <w:p w14:paraId="7B35DE3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Study programme for Mathematics revised</w:t>
            </w:r>
          </w:p>
          <w:p w14:paraId="5C9B4297"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Recommendations and experiences from the study programme for Mathematics disseminated to other study programmes at the Faculty of Science as well as to programmes at the Faculty of Philosophy and the Faculty of Philology, training developed and delivered to academic staff</w:t>
            </w:r>
          </w:p>
          <w:p w14:paraId="4B568DDF"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Recommendations to integrate key competences at all study programmes at the University of Montenegro, according to Montenegrin key Competence Framework Curriculum </w:t>
            </w:r>
          </w:p>
          <w:p w14:paraId="528D76E2"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 programme for STEM primary and secondary school teachers to teach STEM and other key competences</w:t>
            </w:r>
          </w:p>
          <w:p w14:paraId="181691E6"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 programme for classroom teachers (ISCED 1) to teach STEM and other key competences</w:t>
            </w:r>
          </w:p>
          <w:p w14:paraId="34E7D735"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 programme for school management to support STEM and other key competences</w:t>
            </w:r>
          </w:p>
          <w:p w14:paraId="3D37DE00"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 programme for curricula developers to support STEM and other key competences in curricula development</w:t>
            </w:r>
          </w:p>
          <w:p w14:paraId="234C865C"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proofErr w:type="spellStart"/>
            <w:r w:rsidRPr="000371D4">
              <w:rPr>
                <w:rFonts w:ascii="Arial" w:hAnsi="Arial"/>
                <w:spacing w:val="-8"/>
                <w:sz w:val="16"/>
                <w:szCs w:val="16"/>
              </w:rPr>
              <w:t>ToT</w:t>
            </w:r>
            <w:proofErr w:type="spellEnd"/>
            <w:r w:rsidRPr="000371D4">
              <w:rPr>
                <w:rFonts w:ascii="Arial" w:hAnsi="Arial"/>
                <w:spacing w:val="-8"/>
                <w:sz w:val="16"/>
                <w:szCs w:val="16"/>
              </w:rPr>
              <w:t xml:space="preserve"> programme</w:t>
            </w:r>
          </w:p>
          <w:p w14:paraId="49CB4187"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On-line platform for exchange of practice</w:t>
            </w:r>
          </w:p>
          <w:p w14:paraId="159DA42C"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 programme for academic staff at UoM</w:t>
            </w:r>
          </w:p>
          <w:p w14:paraId="5BAFF470"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Trainings programme for QA teams at the higher education institutions</w:t>
            </w:r>
          </w:p>
          <w:p w14:paraId="08415F55"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 reports</w:t>
            </w:r>
          </w:p>
          <w:p w14:paraId="4EF2EFE8"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Capacity building report</w:t>
            </w:r>
          </w:p>
          <w:p w14:paraId="58EA81AE"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Study tour report</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377DC75A" w14:textId="77777777" w:rsidR="007A3547" w:rsidRPr="000371D4" w:rsidRDefault="007A3547" w:rsidP="007772B1">
            <w:pPr>
              <w:pStyle w:val="ListParagraph"/>
              <w:spacing w:after="0" w:line="240" w:lineRule="auto"/>
              <w:ind w:left="317"/>
              <w:rPr>
                <w:rFonts w:ascii="Arial" w:hAnsi="Arial"/>
                <w:spacing w:val="-8"/>
                <w:sz w:val="16"/>
                <w:szCs w:val="16"/>
              </w:rPr>
            </w:pPr>
          </w:p>
        </w:tc>
      </w:tr>
      <w:bookmarkEnd w:id="2"/>
    </w:tbl>
    <w:p w14:paraId="448FE604" w14:textId="77777777" w:rsidR="007A3547" w:rsidRPr="000371D4" w:rsidRDefault="007A3547" w:rsidP="007A3547">
      <w:pPr>
        <w:spacing w:after="0"/>
        <w:rPr>
          <w:rFonts w:ascii="Arial" w:hAnsi="Arial" w:cs="Arial"/>
          <w:sz w:val="2"/>
          <w:szCs w:val="2"/>
          <w:lang w:val="en-GB"/>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17"/>
        <w:gridCol w:w="2183"/>
        <w:gridCol w:w="2430"/>
        <w:gridCol w:w="2070"/>
      </w:tblGrid>
      <w:tr w:rsidR="007A3547" w:rsidRPr="000371D4" w14:paraId="4C8849C2" w14:textId="77777777" w:rsidTr="007A3547">
        <w:trPr>
          <w:trHeight w:val="168"/>
          <w:tblHeader/>
        </w:trPr>
        <w:tc>
          <w:tcPr>
            <w:tcW w:w="7717" w:type="dxa"/>
            <w:tcBorders>
              <w:right w:val="single" w:sz="4" w:space="0" w:color="FFFFFF"/>
            </w:tcBorders>
            <w:shd w:val="clear" w:color="auto" w:fill="000000"/>
            <w:vAlign w:val="center"/>
          </w:tcPr>
          <w:p w14:paraId="5F780EA1" w14:textId="77777777" w:rsidR="007A3547" w:rsidRPr="000371D4" w:rsidRDefault="007A3547" w:rsidP="007772B1">
            <w:pPr>
              <w:spacing w:before="40" w:after="40"/>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Activities</w:t>
            </w:r>
          </w:p>
        </w:tc>
        <w:tc>
          <w:tcPr>
            <w:tcW w:w="2183" w:type="dxa"/>
            <w:tcBorders>
              <w:left w:val="single" w:sz="4" w:space="0" w:color="FFFFFF"/>
              <w:right w:val="single" w:sz="4" w:space="0" w:color="FFFFFF"/>
            </w:tcBorders>
            <w:shd w:val="clear" w:color="auto" w:fill="000000"/>
            <w:vAlign w:val="center"/>
          </w:tcPr>
          <w:p w14:paraId="1BD614E7" w14:textId="77777777" w:rsidR="007A3547" w:rsidRPr="000371D4" w:rsidRDefault="007A3547" w:rsidP="007772B1">
            <w:pPr>
              <w:spacing w:before="40" w:after="40"/>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Means (inputs)</w:t>
            </w:r>
          </w:p>
        </w:tc>
        <w:tc>
          <w:tcPr>
            <w:tcW w:w="2430" w:type="dxa"/>
            <w:tcBorders>
              <w:left w:val="single" w:sz="4" w:space="0" w:color="FFFFFF"/>
              <w:right w:val="single" w:sz="4" w:space="0" w:color="FFFFFF"/>
            </w:tcBorders>
            <w:shd w:val="clear" w:color="auto" w:fill="000000"/>
            <w:vAlign w:val="center"/>
          </w:tcPr>
          <w:p w14:paraId="7EEC904C" w14:textId="77777777" w:rsidR="007A3547" w:rsidRPr="000371D4" w:rsidRDefault="007A3547" w:rsidP="007772B1">
            <w:pPr>
              <w:spacing w:before="40" w:after="40"/>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Specification of costs</w:t>
            </w:r>
          </w:p>
        </w:tc>
        <w:tc>
          <w:tcPr>
            <w:tcW w:w="2070" w:type="dxa"/>
            <w:tcBorders>
              <w:left w:val="single" w:sz="4" w:space="0" w:color="FFFFFF"/>
            </w:tcBorders>
            <w:shd w:val="clear" w:color="auto" w:fill="000000"/>
          </w:tcPr>
          <w:p w14:paraId="54689E28" w14:textId="77777777" w:rsidR="007A3547" w:rsidRPr="000371D4" w:rsidRDefault="007A3547" w:rsidP="007772B1">
            <w:pPr>
              <w:spacing w:before="40" w:after="40"/>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Assumptions</w:t>
            </w:r>
          </w:p>
        </w:tc>
      </w:tr>
      <w:tr w:rsidR="007A3547" w:rsidRPr="000371D4" w14:paraId="3FE576B7" w14:textId="77777777" w:rsidTr="007A3547">
        <w:tc>
          <w:tcPr>
            <w:tcW w:w="7717" w:type="dxa"/>
            <w:shd w:val="clear" w:color="auto" w:fill="auto"/>
          </w:tcPr>
          <w:p w14:paraId="23828087" w14:textId="77777777" w:rsidR="007A3547" w:rsidRPr="000371D4" w:rsidRDefault="007A3547" w:rsidP="007772B1">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t xml:space="preserve">Inception </w:t>
            </w:r>
            <w:r w:rsidRPr="000371D4">
              <w:rPr>
                <w:rFonts w:ascii="Arial" w:hAnsi="Arial" w:cs="Arial"/>
                <w:b/>
                <w:spacing w:val="-8"/>
                <w:sz w:val="16"/>
                <w:szCs w:val="16"/>
                <w:shd w:val="clear" w:color="auto" w:fill="BFBFBF"/>
                <w:lang w:val="en-GB"/>
              </w:rPr>
              <w:t>phase</w:t>
            </w:r>
          </w:p>
          <w:p w14:paraId="608987D8" w14:textId="77777777" w:rsidR="007A3547" w:rsidRPr="000371D4" w:rsidRDefault="007A3547" w:rsidP="007A3547">
            <w:pPr>
              <w:pStyle w:val="ListParagraph"/>
              <w:numPr>
                <w:ilvl w:val="1"/>
                <w:numId w:val="6"/>
              </w:numPr>
              <w:spacing w:after="0" w:line="240" w:lineRule="auto"/>
              <w:ind w:left="488" w:hanging="488"/>
              <w:rPr>
                <w:rFonts w:ascii="Arial" w:hAnsi="Arial"/>
                <w:spacing w:val="-8"/>
                <w:sz w:val="16"/>
                <w:szCs w:val="16"/>
              </w:rPr>
            </w:pPr>
            <w:r w:rsidRPr="000371D4">
              <w:rPr>
                <w:rFonts w:ascii="Arial" w:hAnsi="Arial"/>
                <w:spacing w:val="-8"/>
                <w:sz w:val="16"/>
                <w:szCs w:val="16"/>
              </w:rPr>
              <w:t>Kick-off Meeting with the Contracting Authority</w:t>
            </w:r>
          </w:p>
          <w:p w14:paraId="172D4A47" w14:textId="77777777" w:rsidR="007A3547" w:rsidRPr="000371D4" w:rsidRDefault="007A3547" w:rsidP="007A3547">
            <w:pPr>
              <w:pStyle w:val="ListParagraph"/>
              <w:numPr>
                <w:ilvl w:val="1"/>
                <w:numId w:val="6"/>
              </w:numPr>
              <w:spacing w:after="0" w:line="240" w:lineRule="auto"/>
              <w:ind w:left="488" w:hanging="488"/>
              <w:rPr>
                <w:rFonts w:ascii="Arial" w:hAnsi="Arial"/>
                <w:spacing w:val="-8"/>
                <w:sz w:val="16"/>
                <w:szCs w:val="16"/>
              </w:rPr>
            </w:pPr>
            <w:r w:rsidRPr="000371D4">
              <w:rPr>
                <w:rFonts w:ascii="Arial" w:hAnsi="Arial"/>
                <w:spacing w:val="-8"/>
                <w:sz w:val="16"/>
                <w:szCs w:val="16"/>
              </w:rPr>
              <w:t xml:space="preserve">Setting up of the Project Office </w:t>
            </w:r>
          </w:p>
          <w:p w14:paraId="3F875358" w14:textId="77777777" w:rsidR="007A3547" w:rsidRPr="000371D4" w:rsidRDefault="007A3547" w:rsidP="007A3547">
            <w:pPr>
              <w:pStyle w:val="ListParagraph"/>
              <w:numPr>
                <w:ilvl w:val="1"/>
                <w:numId w:val="6"/>
              </w:numPr>
              <w:spacing w:after="0" w:line="240" w:lineRule="auto"/>
              <w:ind w:left="488" w:hanging="488"/>
              <w:rPr>
                <w:rFonts w:ascii="Arial" w:hAnsi="Arial"/>
                <w:spacing w:val="-8"/>
                <w:sz w:val="16"/>
                <w:szCs w:val="16"/>
              </w:rPr>
            </w:pPr>
            <w:r w:rsidRPr="000371D4">
              <w:rPr>
                <w:rFonts w:ascii="Arial" w:hAnsi="Arial"/>
                <w:spacing w:val="-8"/>
                <w:sz w:val="16"/>
                <w:szCs w:val="16"/>
              </w:rPr>
              <w:t>Orientation meetings with beneficiaries and analysis of background documents</w:t>
            </w:r>
          </w:p>
          <w:p w14:paraId="459530BC" w14:textId="77777777" w:rsidR="007A3547" w:rsidRPr="000371D4" w:rsidRDefault="007A3547" w:rsidP="007A3547">
            <w:pPr>
              <w:pStyle w:val="ListParagraph"/>
              <w:numPr>
                <w:ilvl w:val="1"/>
                <w:numId w:val="6"/>
              </w:numPr>
              <w:spacing w:after="0" w:line="240" w:lineRule="auto"/>
              <w:ind w:left="488" w:hanging="488"/>
              <w:rPr>
                <w:rFonts w:ascii="Arial" w:hAnsi="Arial"/>
                <w:spacing w:val="-8"/>
                <w:sz w:val="16"/>
                <w:szCs w:val="16"/>
              </w:rPr>
            </w:pPr>
            <w:r w:rsidRPr="000371D4">
              <w:rPr>
                <w:rFonts w:ascii="Arial" w:hAnsi="Arial"/>
                <w:spacing w:val="-8"/>
                <w:sz w:val="16"/>
                <w:szCs w:val="16"/>
              </w:rPr>
              <w:t xml:space="preserve">Establishment of the Project Coordination Group and commencement of the process for establishment the Project Steering Committee </w:t>
            </w:r>
          </w:p>
          <w:p w14:paraId="077B6701" w14:textId="77777777" w:rsidR="007A3547" w:rsidRPr="000371D4" w:rsidRDefault="007A3547" w:rsidP="007A3547">
            <w:pPr>
              <w:pStyle w:val="ListParagraph"/>
              <w:numPr>
                <w:ilvl w:val="1"/>
                <w:numId w:val="6"/>
              </w:numPr>
              <w:spacing w:after="0" w:line="240" w:lineRule="auto"/>
              <w:ind w:left="488" w:hanging="488"/>
              <w:rPr>
                <w:rFonts w:ascii="Arial" w:hAnsi="Arial"/>
                <w:spacing w:val="-8"/>
                <w:sz w:val="16"/>
                <w:szCs w:val="16"/>
              </w:rPr>
            </w:pPr>
            <w:r w:rsidRPr="000371D4">
              <w:rPr>
                <w:rFonts w:ascii="Arial" w:hAnsi="Arial"/>
                <w:spacing w:val="-8"/>
                <w:sz w:val="16"/>
                <w:szCs w:val="16"/>
              </w:rPr>
              <w:t>Developing the work plan</w:t>
            </w:r>
          </w:p>
          <w:p w14:paraId="242B4883" w14:textId="77777777" w:rsidR="007A3547" w:rsidRPr="000371D4" w:rsidRDefault="007A3547" w:rsidP="007A3547">
            <w:pPr>
              <w:pStyle w:val="ListParagraph"/>
              <w:numPr>
                <w:ilvl w:val="1"/>
                <w:numId w:val="6"/>
              </w:numPr>
              <w:spacing w:after="0" w:line="240" w:lineRule="auto"/>
              <w:ind w:left="488" w:hanging="488"/>
              <w:rPr>
                <w:rFonts w:ascii="Arial" w:hAnsi="Arial"/>
                <w:spacing w:val="-8"/>
                <w:sz w:val="16"/>
                <w:szCs w:val="16"/>
              </w:rPr>
            </w:pPr>
            <w:r w:rsidRPr="000371D4">
              <w:rPr>
                <w:rFonts w:ascii="Arial" w:hAnsi="Arial"/>
                <w:spacing w:val="-8"/>
                <w:sz w:val="16"/>
                <w:szCs w:val="16"/>
              </w:rPr>
              <w:lastRenderedPageBreak/>
              <w:t>Drafting and submission of the Inception Report</w:t>
            </w:r>
          </w:p>
        </w:tc>
        <w:tc>
          <w:tcPr>
            <w:tcW w:w="2183" w:type="dxa"/>
            <w:vMerge w:val="restart"/>
            <w:shd w:val="clear" w:color="auto" w:fill="auto"/>
          </w:tcPr>
          <w:p w14:paraId="2B899771"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lastRenderedPageBreak/>
              <w:t xml:space="preserve">KE 1:  240 </w:t>
            </w:r>
            <w:proofErr w:type="spellStart"/>
            <w:r w:rsidRPr="000371D4">
              <w:rPr>
                <w:rFonts w:ascii="Arial" w:hAnsi="Arial"/>
                <w:spacing w:val="-8"/>
                <w:sz w:val="16"/>
                <w:szCs w:val="16"/>
              </w:rPr>
              <w:t>wds</w:t>
            </w:r>
            <w:proofErr w:type="spellEnd"/>
          </w:p>
          <w:p w14:paraId="58839953"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 xml:space="preserve">KE 2:  200 </w:t>
            </w:r>
            <w:proofErr w:type="spellStart"/>
            <w:r w:rsidRPr="000371D4">
              <w:rPr>
                <w:rFonts w:ascii="Arial" w:hAnsi="Arial"/>
                <w:spacing w:val="-8"/>
                <w:sz w:val="16"/>
                <w:szCs w:val="16"/>
              </w:rPr>
              <w:t>wds</w:t>
            </w:r>
            <w:proofErr w:type="spellEnd"/>
          </w:p>
          <w:p w14:paraId="4B9DE5BC"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 xml:space="preserve">KE 3:  150 </w:t>
            </w:r>
            <w:proofErr w:type="spellStart"/>
            <w:r w:rsidRPr="000371D4">
              <w:rPr>
                <w:rFonts w:ascii="Arial" w:hAnsi="Arial"/>
                <w:spacing w:val="-8"/>
                <w:sz w:val="16"/>
                <w:szCs w:val="16"/>
              </w:rPr>
              <w:t>wds</w:t>
            </w:r>
            <w:proofErr w:type="spellEnd"/>
          </w:p>
          <w:p w14:paraId="03833C4F"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 xml:space="preserve">SNKEs:  250 </w:t>
            </w:r>
            <w:proofErr w:type="spellStart"/>
            <w:r w:rsidRPr="000371D4">
              <w:rPr>
                <w:rFonts w:ascii="Arial" w:hAnsi="Arial"/>
                <w:spacing w:val="-8"/>
                <w:sz w:val="16"/>
                <w:szCs w:val="16"/>
              </w:rPr>
              <w:t>wds</w:t>
            </w:r>
            <w:proofErr w:type="spellEnd"/>
          </w:p>
          <w:p w14:paraId="5CAD6276"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 xml:space="preserve">JNKEs:  250 </w:t>
            </w:r>
            <w:proofErr w:type="spellStart"/>
            <w:r w:rsidRPr="000371D4">
              <w:rPr>
                <w:rFonts w:ascii="Arial" w:hAnsi="Arial"/>
                <w:spacing w:val="-8"/>
                <w:sz w:val="16"/>
                <w:szCs w:val="16"/>
              </w:rPr>
              <w:t>wds</w:t>
            </w:r>
            <w:proofErr w:type="spellEnd"/>
          </w:p>
          <w:p w14:paraId="02A738D0"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Office support staff – full time</w:t>
            </w:r>
          </w:p>
          <w:p w14:paraId="643B4546"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lastRenderedPageBreak/>
              <w:t>Beneficiaries – as required</w:t>
            </w:r>
          </w:p>
          <w:p w14:paraId="50DD73BC"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Contracting Authority – as required</w:t>
            </w:r>
          </w:p>
        </w:tc>
        <w:tc>
          <w:tcPr>
            <w:tcW w:w="2430" w:type="dxa"/>
            <w:vMerge w:val="restart"/>
            <w:shd w:val="clear" w:color="auto" w:fill="auto"/>
          </w:tcPr>
          <w:p w14:paraId="5AADD3F4" w14:textId="77777777" w:rsidR="007A3547" w:rsidRPr="000371D4" w:rsidRDefault="007A3547" w:rsidP="007772B1">
            <w:pPr>
              <w:rPr>
                <w:rFonts w:ascii="Arial" w:hAnsi="Arial" w:cs="Arial"/>
                <w:i/>
                <w:spacing w:val="-8"/>
                <w:sz w:val="16"/>
                <w:szCs w:val="16"/>
                <w:lang w:val="en-GB"/>
              </w:rPr>
            </w:pPr>
            <w:r w:rsidRPr="000371D4">
              <w:rPr>
                <w:rFonts w:ascii="Arial" w:hAnsi="Arial" w:cs="Arial"/>
                <w:i/>
                <w:spacing w:val="-8"/>
                <w:sz w:val="16"/>
                <w:szCs w:val="16"/>
                <w:lang w:val="en-GB"/>
              </w:rPr>
              <w:lastRenderedPageBreak/>
              <w:t xml:space="preserve">Available max. budget  </w:t>
            </w:r>
          </w:p>
          <w:p w14:paraId="59A91D9E" w14:textId="77777777" w:rsidR="007A3547" w:rsidRPr="000371D4" w:rsidRDefault="007A3547" w:rsidP="007772B1">
            <w:pPr>
              <w:rPr>
                <w:rFonts w:ascii="Arial" w:hAnsi="Arial" w:cs="Arial"/>
                <w:i/>
                <w:spacing w:val="-8"/>
                <w:sz w:val="16"/>
                <w:szCs w:val="16"/>
                <w:lang w:val="en-GB"/>
              </w:rPr>
            </w:pPr>
            <w:r w:rsidRPr="000371D4">
              <w:rPr>
                <w:rFonts w:ascii="Arial" w:hAnsi="Arial" w:cs="Arial"/>
                <w:i/>
                <w:spacing w:val="-8"/>
                <w:sz w:val="16"/>
                <w:szCs w:val="16"/>
                <w:lang w:val="en-GB"/>
              </w:rPr>
              <w:t xml:space="preserve">€ 939,779.70 </w:t>
            </w:r>
          </w:p>
          <w:p w14:paraId="47E21868" w14:textId="77777777" w:rsidR="007A3547" w:rsidRPr="000371D4" w:rsidRDefault="007A3547" w:rsidP="007772B1">
            <w:pPr>
              <w:rPr>
                <w:rFonts w:ascii="Arial" w:hAnsi="Arial" w:cs="Arial"/>
                <w:i/>
                <w:spacing w:val="-8"/>
                <w:sz w:val="16"/>
                <w:szCs w:val="16"/>
                <w:lang w:val="en-GB"/>
              </w:rPr>
            </w:pPr>
            <w:r w:rsidRPr="000371D4">
              <w:rPr>
                <w:rFonts w:ascii="Arial" w:hAnsi="Arial" w:cs="Arial"/>
                <w:i/>
                <w:spacing w:val="-8"/>
                <w:sz w:val="16"/>
                <w:szCs w:val="16"/>
                <w:lang w:val="en-GB"/>
              </w:rPr>
              <w:t>including:</w:t>
            </w:r>
          </w:p>
          <w:p w14:paraId="47CF17BC" w14:textId="77777777" w:rsidR="007A3547" w:rsidRPr="000371D4" w:rsidRDefault="007A3547" w:rsidP="007A3547">
            <w:pPr>
              <w:pStyle w:val="ListParagraph"/>
              <w:numPr>
                <w:ilvl w:val="0"/>
                <w:numId w:val="3"/>
              </w:numPr>
              <w:spacing w:after="0" w:line="240" w:lineRule="auto"/>
              <w:ind w:left="318" w:hanging="284"/>
              <w:rPr>
                <w:rFonts w:ascii="Arial" w:hAnsi="Arial"/>
                <w:i/>
                <w:spacing w:val="-8"/>
                <w:sz w:val="16"/>
                <w:szCs w:val="16"/>
              </w:rPr>
            </w:pPr>
            <w:r w:rsidRPr="000371D4">
              <w:rPr>
                <w:rFonts w:ascii="Arial" w:hAnsi="Arial"/>
                <w:i/>
                <w:spacing w:val="-8"/>
                <w:sz w:val="16"/>
                <w:szCs w:val="16"/>
              </w:rPr>
              <w:lastRenderedPageBreak/>
              <w:t xml:space="preserve">€ </w:t>
            </w:r>
            <w:proofErr w:type="gramStart"/>
            <w:r w:rsidRPr="000371D4">
              <w:rPr>
                <w:rFonts w:ascii="Arial" w:hAnsi="Arial"/>
                <w:i/>
                <w:spacing w:val="-8"/>
                <w:sz w:val="16"/>
                <w:szCs w:val="16"/>
              </w:rPr>
              <w:t>251,764.70  –</w:t>
            </w:r>
            <w:proofErr w:type="gramEnd"/>
            <w:r w:rsidRPr="000371D4">
              <w:rPr>
                <w:rFonts w:ascii="Arial" w:hAnsi="Arial"/>
                <w:i/>
                <w:spacing w:val="-8"/>
                <w:sz w:val="16"/>
                <w:szCs w:val="16"/>
              </w:rPr>
              <w:t xml:space="preserve"> incidental costs</w:t>
            </w:r>
          </w:p>
          <w:p w14:paraId="6ECE6BD9" w14:textId="77777777" w:rsidR="007A3547" w:rsidRPr="000371D4" w:rsidRDefault="007A3547" w:rsidP="007A3547">
            <w:pPr>
              <w:pStyle w:val="ListParagraph"/>
              <w:numPr>
                <w:ilvl w:val="0"/>
                <w:numId w:val="3"/>
              </w:numPr>
              <w:spacing w:after="0" w:line="240" w:lineRule="auto"/>
              <w:ind w:left="318" w:hanging="284"/>
              <w:rPr>
                <w:rFonts w:ascii="Arial" w:hAnsi="Arial"/>
                <w:spacing w:val="-8"/>
                <w:sz w:val="16"/>
                <w:szCs w:val="16"/>
              </w:rPr>
            </w:pPr>
            <w:r w:rsidRPr="000371D4">
              <w:rPr>
                <w:rFonts w:ascii="Arial" w:hAnsi="Arial"/>
                <w:i/>
                <w:spacing w:val="-8"/>
                <w:sz w:val="16"/>
                <w:szCs w:val="16"/>
              </w:rPr>
              <w:t>€ 10,115– expenditure verification</w:t>
            </w:r>
          </w:p>
        </w:tc>
        <w:tc>
          <w:tcPr>
            <w:tcW w:w="2070" w:type="dxa"/>
            <w:vMerge w:val="restart"/>
            <w:shd w:val="clear" w:color="auto" w:fill="auto"/>
          </w:tcPr>
          <w:p w14:paraId="000C5AE6"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roofErr w:type="spellStart"/>
            <w:r w:rsidRPr="000371D4">
              <w:rPr>
                <w:rFonts w:ascii="Arial" w:hAnsi="Arial"/>
                <w:spacing w:val="-8"/>
                <w:sz w:val="16"/>
                <w:szCs w:val="16"/>
              </w:rPr>
              <w:lastRenderedPageBreak/>
              <w:t>MoE</w:t>
            </w:r>
            <w:proofErr w:type="spellEnd"/>
            <w:r w:rsidRPr="000371D4">
              <w:rPr>
                <w:rFonts w:ascii="Arial" w:hAnsi="Arial"/>
                <w:spacing w:val="-8"/>
                <w:sz w:val="16"/>
                <w:szCs w:val="16"/>
              </w:rPr>
              <w:t xml:space="preserve"> and educational institutions have good cooperation in project implementation</w:t>
            </w:r>
          </w:p>
          <w:p w14:paraId="7507CECB"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 xml:space="preserve">Key stakeholders can be recruited to working group to develop and </w:t>
            </w:r>
            <w:r w:rsidRPr="000371D4">
              <w:rPr>
                <w:rFonts w:ascii="Arial" w:hAnsi="Arial"/>
                <w:spacing w:val="-8"/>
                <w:sz w:val="16"/>
                <w:szCs w:val="16"/>
              </w:rPr>
              <w:lastRenderedPageBreak/>
              <w:t>implement strategies and plans</w:t>
            </w:r>
          </w:p>
          <w:p w14:paraId="47952627"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Lessons learnt from previous interconnected projects</w:t>
            </w:r>
          </w:p>
        </w:tc>
      </w:tr>
      <w:tr w:rsidR="007A3547" w:rsidRPr="000371D4" w14:paraId="3314B237" w14:textId="77777777" w:rsidTr="007A3547">
        <w:tc>
          <w:tcPr>
            <w:tcW w:w="7717" w:type="dxa"/>
            <w:shd w:val="clear" w:color="auto" w:fill="auto"/>
          </w:tcPr>
          <w:p w14:paraId="61082E6F" w14:textId="77777777" w:rsidR="007A3547" w:rsidRPr="000371D4" w:rsidRDefault="007A3547" w:rsidP="007772B1">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lastRenderedPageBreak/>
              <w:t>Component 1:</w:t>
            </w:r>
            <w:r w:rsidRPr="000371D4">
              <w:rPr>
                <w:rFonts w:ascii="Arial" w:hAnsi="Arial" w:cs="Arial"/>
                <w:spacing w:val="-8"/>
                <w:sz w:val="16"/>
                <w:szCs w:val="16"/>
                <w:lang w:val="en-GB"/>
              </w:rPr>
              <w:t xml:space="preserve"> </w:t>
            </w:r>
            <w:r w:rsidRPr="000371D4">
              <w:rPr>
                <w:rFonts w:ascii="Arial" w:hAnsi="Arial" w:cs="Arial"/>
                <w:b/>
                <w:spacing w:val="-8"/>
                <w:sz w:val="16"/>
                <w:szCs w:val="16"/>
                <w:lang w:val="en-GB"/>
              </w:rPr>
              <w:t>Development of key policy and framework documents</w:t>
            </w:r>
          </w:p>
          <w:p w14:paraId="11EA3E01" w14:textId="77777777" w:rsidR="007A3547" w:rsidRPr="000371D4" w:rsidRDefault="007A3547" w:rsidP="007A3547">
            <w:pPr>
              <w:pStyle w:val="ListParagraph"/>
              <w:numPr>
                <w:ilvl w:val="1"/>
                <w:numId w:val="4"/>
              </w:numPr>
              <w:tabs>
                <w:tab w:val="clear" w:pos="1200"/>
              </w:tabs>
              <w:spacing w:after="0" w:line="240" w:lineRule="auto"/>
              <w:ind w:left="488" w:hanging="488"/>
              <w:rPr>
                <w:rFonts w:ascii="Arial" w:hAnsi="Arial"/>
                <w:spacing w:val="-8"/>
                <w:sz w:val="16"/>
                <w:szCs w:val="16"/>
              </w:rPr>
            </w:pPr>
            <w:r w:rsidRPr="000371D4">
              <w:rPr>
                <w:rFonts w:ascii="Arial" w:hAnsi="Arial"/>
                <w:spacing w:val="-8"/>
                <w:sz w:val="16"/>
                <w:szCs w:val="16"/>
              </w:rPr>
              <w:t>Development of the national key competence curriculum framework (a comprehensive framework document)</w:t>
            </w:r>
          </w:p>
          <w:p w14:paraId="6259727F" w14:textId="77777777" w:rsidR="007A3547" w:rsidRPr="000371D4" w:rsidRDefault="007A3547" w:rsidP="007A3547">
            <w:pPr>
              <w:pStyle w:val="ListParagraph"/>
              <w:numPr>
                <w:ilvl w:val="1"/>
                <w:numId w:val="4"/>
              </w:numPr>
              <w:tabs>
                <w:tab w:val="clear" w:pos="1200"/>
              </w:tabs>
              <w:spacing w:after="0" w:line="240" w:lineRule="auto"/>
              <w:ind w:left="488" w:hanging="488"/>
              <w:rPr>
                <w:rFonts w:ascii="Arial" w:hAnsi="Arial"/>
                <w:spacing w:val="-8"/>
                <w:sz w:val="16"/>
                <w:szCs w:val="16"/>
              </w:rPr>
            </w:pPr>
            <w:r w:rsidRPr="000371D4">
              <w:rPr>
                <w:rFonts w:ascii="Arial" w:hAnsi="Arial"/>
                <w:spacing w:val="-8"/>
                <w:sz w:val="16"/>
                <w:szCs w:val="16"/>
              </w:rPr>
              <w:t>Development of the implementation and monitoring plans for STEM setting out timelines and assigning responsibilities and functions to key actors, on the basis of the developed national competence framework</w:t>
            </w:r>
          </w:p>
          <w:p w14:paraId="1C8A4C94" w14:textId="77777777" w:rsidR="007A3547" w:rsidRPr="000371D4" w:rsidRDefault="007A3547" w:rsidP="007A3547">
            <w:pPr>
              <w:pStyle w:val="ListParagraph"/>
              <w:numPr>
                <w:ilvl w:val="1"/>
                <w:numId w:val="4"/>
              </w:numPr>
              <w:tabs>
                <w:tab w:val="clear" w:pos="1200"/>
              </w:tabs>
              <w:spacing w:after="0" w:line="240" w:lineRule="auto"/>
              <w:ind w:left="488" w:hanging="488"/>
              <w:rPr>
                <w:rFonts w:ascii="Arial" w:hAnsi="Arial"/>
                <w:spacing w:val="-8"/>
                <w:sz w:val="16"/>
                <w:szCs w:val="16"/>
              </w:rPr>
            </w:pPr>
            <w:r w:rsidRPr="000371D4">
              <w:rPr>
                <w:rFonts w:ascii="Arial" w:hAnsi="Arial"/>
                <w:spacing w:val="-8"/>
                <w:sz w:val="16"/>
                <w:szCs w:val="16"/>
              </w:rPr>
              <w:t>Development of quality assurance standards for STEM, to be integrated within national QA processes</w:t>
            </w:r>
          </w:p>
        </w:tc>
        <w:tc>
          <w:tcPr>
            <w:tcW w:w="2183" w:type="dxa"/>
            <w:vMerge/>
            <w:shd w:val="clear" w:color="auto" w:fill="auto"/>
          </w:tcPr>
          <w:p w14:paraId="00A88676"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c>
          <w:tcPr>
            <w:tcW w:w="2430" w:type="dxa"/>
            <w:vMerge/>
            <w:shd w:val="clear" w:color="auto" w:fill="auto"/>
          </w:tcPr>
          <w:p w14:paraId="5C3B1549" w14:textId="77777777" w:rsidR="007A3547" w:rsidRPr="000371D4" w:rsidRDefault="007A3547" w:rsidP="007772B1">
            <w:pPr>
              <w:rPr>
                <w:rFonts w:ascii="Arial" w:hAnsi="Arial" w:cs="Arial"/>
                <w:spacing w:val="-8"/>
                <w:sz w:val="16"/>
                <w:szCs w:val="16"/>
                <w:lang w:val="en-GB"/>
              </w:rPr>
            </w:pPr>
          </w:p>
        </w:tc>
        <w:tc>
          <w:tcPr>
            <w:tcW w:w="2070" w:type="dxa"/>
            <w:vMerge/>
            <w:shd w:val="clear" w:color="auto" w:fill="auto"/>
          </w:tcPr>
          <w:p w14:paraId="61AC891B"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r>
      <w:tr w:rsidR="007A3547" w:rsidRPr="000371D4" w14:paraId="4B95F176" w14:textId="77777777" w:rsidTr="007A3547">
        <w:tc>
          <w:tcPr>
            <w:tcW w:w="7717" w:type="dxa"/>
            <w:shd w:val="clear" w:color="auto" w:fill="auto"/>
          </w:tcPr>
          <w:p w14:paraId="3C05C6EA" w14:textId="77777777" w:rsidR="007A3547" w:rsidRPr="000371D4" w:rsidRDefault="007A3547" w:rsidP="007772B1">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t>Component 2: Curriculum development - Development and review of education programmes, guidelines and assessment criteria</w:t>
            </w:r>
          </w:p>
          <w:p w14:paraId="44ACDE2B" w14:textId="77777777" w:rsidR="007A3547" w:rsidRPr="000371D4" w:rsidRDefault="007A3547" w:rsidP="007A3547">
            <w:pPr>
              <w:pStyle w:val="ListParagraph"/>
              <w:numPr>
                <w:ilvl w:val="1"/>
                <w:numId w:val="5"/>
              </w:numPr>
              <w:spacing w:after="0" w:line="240" w:lineRule="auto"/>
              <w:ind w:left="488" w:hanging="488"/>
              <w:rPr>
                <w:rFonts w:ascii="Arial" w:hAnsi="Arial"/>
                <w:spacing w:val="-8"/>
                <w:sz w:val="16"/>
                <w:szCs w:val="16"/>
              </w:rPr>
            </w:pPr>
            <w:r w:rsidRPr="000371D4">
              <w:rPr>
                <w:rFonts w:ascii="Arial" w:hAnsi="Arial"/>
                <w:spacing w:val="-8"/>
                <w:sz w:val="16"/>
                <w:szCs w:val="16"/>
              </w:rPr>
              <w:t>Revision of science, maths, engineering and technology primary and secondary school curriculum, resources and teaching methods and competences</w:t>
            </w:r>
          </w:p>
          <w:p w14:paraId="36D3E553" w14:textId="77777777" w:rsidR="007A3547" w:rsidRPr="000371D4" w:rsidRDefault="007A3547" w:rsidP="007A3547">
            <w:pPr>
              <w:pStyle w:val="ListParagraph"/>
              <w:numPr>
                <w:ilvl w:val="1"/>
                <w:numId w:val="5"/>
              </w:numPr>
              <w:spacing w:after="0" w:line="240" w:lineRule="auto"/>
              <w:ind w:left="488" w:hanging="488"/>
              <w:rPr>
                <w:rFonts w:ascii="Arial" w:hAnsi="Arial"/>
                <w:spacing w:val="-8"/>
                <w:sz w:val="16"/>
                <w:szCs w:val="16"/>
              </w:rPr>
            </w:pPr>
            <w:r w:rsidRPr="000371D4">
              <w:rPr>
                <w:rFonts w:ascii="Arial" w:hAnsi="Arial"/>
                <w:spacing w:val="-8"/>
                <w:sz w:val="16"/>
                <w:szCs w:val="16"/>
              </w:rPr>
              <w:t>Revision of CPD and initial teacher education in STEM from the point of view of key competences</w:t>
            </w:r>
          </w:p>
          <w:p w14:paraId="7A11627D" w14:textId="77777777" w:rsidR="007A3547" w:rsidRPr="000371D4" w:rsidRDefault="007A3547" w:rsidP="007A3547">
            <w:pPr>
              <w:pStyle w:val="ListParagraph"/>
              <w:numPr>
                <w:ilvl w:val="1"/>
                <w:numId w:val="5"/>
              </w:numPr>
              <w:spacing w:after="0" w:line="240" w:lineRule="auto"/>
              <w:ind w:left="488" w:hanging="488"/>
              <w:rPr>
                <w:rFonts w:ascii="Arial" w:hAnsi="Arial"/>
                <w:spacing w:val="-8"/>
                <w:sz w:val="16"/>
                <w:szCs w:val="16"/>
              </w:rPr>
            </w:pPr>
            <w:r w:rsidRPr="000371D4">
              <w:rPr>
                <w:rFonts w:ascii="Arial" w:hAnsi="Arial"/>
                <w:spacing w:val="-8"/>
                <w:sz w:val="16"/>
                <w:szCs w:val="16"/>
              </w:rPr>
              <w:t>Organise customised study-visit to appropriate EU member state for policy makers to explore and verify proposals for curricula, teaching, learning and assessment methodologies</w:t>
            </w:r>
          </w:p>
          <w:p w14:paraId="07FC3E3D" w14:textId="77777777" w:rsidR="007A3547" w:rsidRPr="000371D4" w:rsidRDefault="007A3547" w:rsidP="007A3547">
            <w:pPr>
              <w:pStyle w:val="ListParagraph"/>
              <w:numPr>
                <w:ilvl w:val="1"/>
                <w:numId w:val="5"/>
              </w:numPr>
              <w:spacing w:after="0" w:line="240" w:lineRule="auto"/>
              <w:ind w:left="488" w:hanging="488"/>
              <w:rPr>
                <w:rFonts w:ascii="Arial" w:hAnsi="Arial"/>
                <w:spacing w:val="-8"/>
                <w:sz w:val="16"/>
                <w:szCs w:val="16"/>
              </w:rPr>
            </w:pPr>
            <w:r w:rsidRPr="000371D4">
              <w:rPr>
                <w:rFonts w:ascii="Arial" w:hAnsi="Arial"/>
                <w:spacing w:val="-8"/>
                <w:sz w:val="16"/>
                <w:szCs w:val="16"/>
              </w:rPr>
              <w:t>Development of teacher guidelines for teachers teaching STEM</w:t>
            </w:r>
          </w:p>
          <w:p w14:paraId="72EC6221" w14:textId="77777777" w:rsidR="007A3547" w:rsidRPr="000371D4" w:rsidRDefault="007A3547" w:rsidP="007A3547">
            <w:pPr>
              <w:pStyle w:val="ListParagraph"/>
              <w:numPr>
                <w:ilvl w:val="1"/>
                <w:numId w:val="5"/>
              </w:numPr>
              <w:spacing w:after="0" w:line="240" w:lineRule="auto"/>
              <w:ind w:left="488" w:hanging="488"/>
              <w:rPr>
                <w:rFonts w:ascii="Arial" w:hAnsi="Arial"/>
                <w:spacing w:val="-8"/>
                <w:sz w:val="16"/>
                <w:szCs w:val="16"/>
              </w:rPr>
            </w:pPr>
            <w:r w:rsidRPr="000371D4">
              <w:rPr>
                <w:rFonts w:ascii="Arial" w:hAnsi="Arial"/>
                <w:spacing w:val="-8"/>
                <w:sz w:val="16"/>
                <w:szCs w:val="16"/>
              </w:rPr>
              <w:t>Development of methodological instructions and guidelines for assessment criteria and their linking with education outcomes through formative assessment</w:t>
            </w:r>
          </w:p>
          <w:p w14:paraId="717D8020" w14:textId="77777777" w:rsidR="007A3547" w:rsidRPr="000371D4" w:rsidRDefault="007A3547" w:rsidP="007A3547">
            <w:pPr>
              <w:pStyle w:val="ListParagraph"/>
              <w:numPr>
                <w:ilvl w:val="1"/>
                <w:numId w:val="5"/>
              </w:numPr>
              <w:spacing w:after="0" w:line="240" w:lineRule="auto"/>
              <w:ind w:left="488" w:hanging="488"/>
              <w:rPr>
                <w:rFonts w:ascii="Arial" w:hAnsi="Arial"/>
                <w:spacing w:val="-8"/>
                <w:sz w:val="16"/>
                <w:szCs w:val="16"/>
              </w:rPr>
            </w:pPr>
            <w:r w:rsidRPr="000371D4">
              <w:rPr>
                <w:rFonts w:ascii="Arial" w:hAnsi="Arial"/>
                <w:spacing w:val="-8"/>
                <w:sz w:val="16"/>
                <w:szCs w:val="16"/>
              </w:rPr>
              <w:t>Pilot revision of mathematics study programme with regards to pedagogy and psychology, didactic and methodology aspects and content, with focus on innovative teaching pedagogy and STEM competences</w:t>
            </w:r>
          </w:p>
        </w:tc>
        <w:tc>
          <w:tcPr>
            <w:tcW w:w="2183" w:type="dxa"/>
            <w:vMerge/>
            <w:shd w:val="clear" w:color="auto" w:fill="auto"/>
          </w:tcPr>
          <w:p w14:paraId="76A93A71"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c>
          <w:tcPr>
            <w:tcW w:w="2430" w:type="dxa"/>
            <w:vMerge/>
            <w:shd w:val="clear" w:color="auto" w:fill="auto"/>
          </w:tcPr>
          <w:p w14:paraId="5533F3C4" w14:textId="77777777" w:rsidR="007A3547" w:rsidRPr="000371D4" w:rsidRDefault="007A3547" w:rsidP="007772B1">
            <w:pPr>
              <w:rPr>
                <w:rFonts w:ascii="Arial" w:hAnsi="Arial" w:cs="Arial"/>
                <w:spacing w:val="-8"/>
                <w:sz w:val="16"/>
                <w:szCs w:val="16"/>
                <w:lang w:val="en-GB"/>
              </w:rPr>
            </w:pPr>
          </w:p>
        </w:tc>
        <w:tc>
          <w:tcPr>
            <w:tcW w:w="2070" w:type="dxa"/>
            <w:vMerge/>
            <w:shd w:val="clear" w:color="auto" w:fill="auto"/>
          </w:tcPr>
          <w:p w14:paraId="451B83A4"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r>
      <w:tr w:rsidR="007A3547" w:rsidRPr="000371D4" w14:paraId="0FEA40DA" w14:textId="77777777" w:rsidTr="007A3547">
        <w:tc>
          <w:tcPr>
            <w:tcW w:w="7717" w:type="dxa"/>
            <w:shd w:val="clear" w:color="auto" w:fill="FFFFFF"/>
          </w:tcPr>
          <w:p w14:paraId="525D0F43" w14:textId="77777777" w:rsidR="007A3547" w:rsidRPr="000371D4" w:rsidRDefault="007A3547" w:rsidP="007772B1">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t>Component 3: Teacher training (pre-service and CPD) for delivering key competences and STEM</w:t>
            </w:r>
          </w:p>
          <w:p w14:paraId="571F5D8C" w14:textId="77777777" w:rsidR="007A3547" w:rsidRPr="000371D4" w:rsidRDefault="007A3547" w:rsidP="007A3547">
            <w:pPr>
              <w:pStyle w:val="ListParagraph"/>
              <w:numPr>
                <w:ilvl w:val="1"/>
                <w:numId w:val="8"/>
              </w:numPr>
              <w:spacing w:after="0" w:line="240" w:lineRule="auto"/>
              <w:ind w:left="488" w:hanging="488"/>
              <w:rPr>
                <w:rFonts w:ascii="Arial" w:hAnsi="Arial"/>
                <w:spacing w:val="-8"/>
                <w:sz w:val="16"/>
                <w:szCs w:val="16"/>
              </w:rPr>
            </w:pPr>
            <w:r w:rsidRPr="000371D4">
              <w:rPr>
                <w:rFonts w:ascii="Arial" w:hAnsi="Arial"/>
                <w:spacing w:val="-8"/>
                <w:sz w:val="16"/>
                <w:szCs w:val="16"/>
              </w:rPr>
              <w:t>Development of teacher training programmes on key competences on the basis of the new key competence strategic framework, with particular focus on STEM</w:t>
            </w:r>
          </w:p>
          <w:p w14:paraId="6954A663" w14:textId="77777777" w:rsidR="007A3547" w:rsidRPr="000371D4" w:rsidRDefault="007A3547" w:rsidP="007A3547">
            <w:pPr>
              <w:pStyle w:val="ListParagraph"/>
              <w:numPr>
                <w:ilvl w:val="1"/>
                <w:numId w:val="8"/>
              </w:numPr>
              <w:spacing w:after="0" w:line="240" w:lineRule="auto"/>
              <w:ind w:left="488" w:hanging="488"/>
              <w:rPr>
                <w:rFonts w:ascii="Arial" w:hAnsi="Arial"/>
                <w:spacing w:val="-8"/>
                <w:sz w:val="16"/>
                <w:szCs w:val="16"/>
              </w:rPr>
            </w:pPr>
            <w:r w:rsidRPr="000371D4">
              <w:rPr>
                <w:rFonts w:ascii="Arial" w:hAnsi="Arial"/>
                <w:spacing w:val="-8"/>
                <w:sz w:val="16"/>
                <w:szCs w:val="16"/>
              </w:rPr>
              <w:t xml:space="preserve">Delivering teacher training programme on key competences for 960 STEM teachers </w:t>
            </w:r>
          </w:p>
          <w:p w14:paraId="6F801EB2" w14:textId="77777777" w:rsidR="007A3547" w:rsidRPr="000371D4" w:rsidRDefault="007A3547" w:rsidP="007A3547">
            <w:pPr>
              <w:pStyle w:val="ListParagraph"/>
              <w:numPr>
                <w:ilvl w:val="1"/>
                <w:numId w:val="8"/>
              </w:numPr>
              <w:spacing w:after="0" w:line="240" w:lineRule="auto"/>
              <w:ind w:left="488" w:hanging="488"/>
              <w:rPr>
                <w:rFonts w:ascii="Arial" w:hAnsi="Arial"/>
                <w:spacing w:val="-8"/>
                <w:sz w:val="16"/>
                <w:szCs w:val="16"/>
              </w:rPr>
            </w:pPr>
            <w:r w:rsidRPr="000371D4">
              <w:rPr>
                <w:rFonts w:ascii="Arial" w:hAnsi="Arial"/>
                <w:spacing w:val="-8"/>
                <w:sz w:val="16"/>
                <w:szCs w:val="16"/>
              </w:rPr>
              <w:t xml:space="preserve">Delivering teacher training for 900 ISCED 1 level primary school teachers for key competences </w:t>
            </w:r>
          </w:p>
          <w:p w14:paraId="212680BC" w14:textId="77777777" w:rsidR="007A3547" w:rsidRPr="000371D4" w:rsidRDefault="007A3547" w:rsidP="007A3547">
            <w:pPr>
              <w:pStyle w:val="ListParagraph"/>
              <w:numPr>
                <w:ilvl w:val="1"/>
                <w:numId w:val="8"/>
              </w:numPr>
              <w:spacing w:after="0" w:line="240" w:lineRule="auto"/>
              <w:ind w:left="488" w:hanging="488"/>
              <w:rPr>
                <w:rFonts w:ascii="Arial" w:hAnsi="Arial"/>
                <w:spacing w:val="-8"/>
                <w:sz w:val="16"/>
                <w:szCs w:val="16"/>
              </w:rPr>
            </w:pPr>
            <w:r w:rsidRPr="000371D4">
              <w:rPr>
                <w:rFonts w:ascii="Arial" w:hAnsi="Arial"/>
                <w:spacing w:val="-8"/>
                <w:sz w:val="16"/>
                <w:szCs w:val="16"/>
              </w:rPr>
              <w:t>Support the trainings, develop and regularly maintain on-line platform to support teacher training and peer learning through exchange of practice</w:t>
            </w:r>
          </w:p>
        </w:tc>
        <w:tc>
          <w:tcPr>
            <w:tcW w:w="2183" w:type="dxa"/>
            <w:vMerge/>
            <w:shd w:val="clear" w:color="auto" w:fill="auto"/>
          </w:tcPr>
          <w:p w14:paraId="5D257FB1"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c>
          <w:tcPr>
            <w:tcW w:w="2430" w:type="dxa"/>
            <w:vMerge/>
            <w:shd w:val="clear" w:color="auto" w:fill="auto"/>
          </w:tcPr>
          <w:p w14:paraId="02A08983" w14:textId="77777777" w:rsidR="007A3547" w:rsidRPr="000371D4" w:rsidRDefault="007A3547" w:rsidP="007772B1">
            <w:pPr>
              <w:rPr>
                <w:rFonts w:ascii="Arial" w:hAnsi="Arial" w:cs="Arial"/>
                <w:spacing w:val="-8"/>
                <w:sz w:val="16"/>
                <w:szCs w:val="16"/>
                <w:lang w:val="en-GB"/>
              </w:rPr>
            </w:pPr>
          </w:p>
        </w:tc>
        <w:tc>
          <w:tcPr>
            <w:tcW w:w="2070" w:type="dxa"/>
            <w:vMerge/>
            <w:shd w:val="clear" w:color="auto" w:fill="auto"/>
          </w:tcPr>
          <w:p w14:paraId="63C822C1"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r>
      <w:tr w:rsidR="007A3547" w:rsidRPr="000371D4" w14:paraId="6E2D2D84" w14:textId="77777777" w:rsidTr="007A3547">
        <w:tc>
          <w:tcPr>
            <w:tcW w:w="7717" w:type="dxa"/>
            <w:shd w:val="clear" w:color="auto" w:fill="auto"/>
          </w:tcPr>
          <w:p w14:paraId="28C6A38B" w14:textId="77777777" w:rsidR="007A3547" w:rsidRPr="000371D4" w:rsidRDefault="007A3547" w:rsidP="007772B1">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t>Component 4: Quality assurance</w:t>
            </w:r>
          </w:p>
          <w:p w14:paraId="677CD5BF" w14:textId="77777777" w:rsidR="007A3547" w:rsidRPr="000371D4" w:rsidRDefault="007A3547" w:rsidP="007A3547">
            <w:pPr>
              <w:pStyle w:val="ListParagraph"/>
              <w:numPr>
                <w:ilvl w:val="1"/>
                <w:numId w:val="9"/>
              </w:numPr>
              <w:spacing w:after="0" w:line="240" w:lineRule="auto"/>
              <w:ind w:left="490" w:hanging="490"/>
              <w:rPr>
                <w:rFonts w:ascii="Arial" w:hAnsi="Arial"/>
                <w:spacing w:val="-8"/>
                <w:sz w:val="16"/>
                <w:szCs w:val="16"/>
              </w:rPr>
            </w:pPr>
            <w:r w:rsidRPr="000371D4">
              <w:rPr>
                <w:rFonts w:ascii="Arial" w:hAnsi="Arial"/>
                <w:spacing w:val="-8"/>
                <w:sz w:val="16"/>
                <w:szCs w:val="16"/>
              </w:rPr>
              <w:t>Development and introduction of key competence indicators in QA methodology and revision, and improvement of appropriate criteria and processes for internal and external evaluation</w:t>
            </w:r>
          </w:p>
          <w:p w14:paraId="3B2100D0" w14:textId="77777777" w:rsidR="007A3547" w:rsidRPr="000371D4" w:rsidRDefault="007A3547" w:rsidP="007A3547">
            <w:pPr>
              <w:pStyle w:val="ListParagraph"/>
              <w:numPr>
                <w:ilvl w:val="1"/>
                <w:numId w:val="9"/>
              </w:numPr>
              <w:spacing w:after="0" w:line="240" w:lineRule="auto"/>
              <w:ind w:left="490" w:hanging="490"/>
              <w:rPr>
                <w:rFonts w:ascii="Arial" w:hAnsi="Arial"/>
                <w:spacing w:val="-8"/>
                <w:sz w:val="16"/>
                <w:szCs w:val="16"/>
              </w:rPr>
            </w:pPr>
            <w:r w:rsidRPr="000371D4">
              <w:rPr>
                <w:rFonts w:ascii="Arial" w:hAnsi="Arial"/>
                <w:spacing w:val="-8"/>
                <w:sz w:val="16"/>
                <w:szCs w:val="16"/>
              </w:rPr>
              <w:t>Consultations (training) of members of school internal evaluation team for internal evaluation in primary and secondary schools (12 one-day seminars, for approximately 360 persons)</w:t>
            </w:r>
          </w:p>
          <w:p w14:paraId="7C291223" w14:textId="77777777" w:rsidR="007A3547" w:rsidRPr="000371D4" w:rsidRDefault="007A3547" w:rsidP="007A3547">
            <w:pPr>
              <w:pStyle w:val="ListParagraph"/>
              <w:numPr>
                <w:ilvl w:val="1"/>
                <w:numId w:val="9"/>
              </w:numPr>
              <w:spacing w:after="0" w:line="240" w:lineRule="auto"/>
              <w:ind w:left="490" w:hanging="490"/>
              <w:rPr>
                <w:rFonts w:ascii="Arial" w:hAnsi="Arial"/>
                <w:spacing w:val="-8"/>
                <w:sz w:val="16"/>
                <w:szCs w:val="16"/>
              </w:rPr>
            </w:pPr>
            <w:r w:rsidRPr="000371D4">
              <w:rPr>
                <w:rFonts w:ascii="Arial" w:hAnsi="Arial"/>
                <w:spacing w:val="-8"/>
                <w:sz w:val="16"/>
                <w:szCs w:val="16"/>
              </w:rPr>
              <w:t xml:space="preserve">Training and support to staff in the BES, the schools and HE institutions that are directly responsible for quality assurance (including internal and external evaluation) with respect to STEM </w:t>
            </w:r>
          </w:p>
        </w:tc>
        <w:tc>
          <w:tcPr>
            <w:tcW w:w="2183" w:type="dxa"/>
            <w:vMerge/>
            <w:shd w:val="clear" w:color="auto" w:fill="auto"/>
          </w:tcPr>
          <w:p w14:paraId="4EA9BC1B"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c>
          <w:tcPr>
            <w:tcW w:w="2430" w:type="dxa"/>
            <w:vMerge/>
            <w:shd w:val="clear" w:color="auto" w:fill="auto"/>
          </w:tcPr>
          <w:p w14:paraId="60A22728" w14:textId="77777777" w:rsidR="007A3547" w:rsidRPr="000371D4" w:rsidRDefault="007A3547" w:rsidP="007772B1">
            <w:pPr>
              <w:rPr>
                <w:rFonts w:ascii="Arial" w:hAnsi="Arial" w:cs="Arial"/>
                <w:spacing w:val="-8"/>
                <w:sz w:val="16"/>
                <w:szCs w:val="16"/>
                <w:lang w:val="en-GB"/>
              </w:rPr>
            </w:pPr>
          </w:p>
        </w:tc>
        <w:tc>
          <w:tcPr>
            <w:tcW w:w="2070" w:type="dxa"/>
            <w:vMerge/>
            <w:shd w:val="clear" w:color="auto" w:fill="auto"/>
          </w:tcPr>
          <w:p w14:paraId="47C51115" w14:textId="77777777" w:rsidR="007A3547" w:rsidRPr="000371D4" w:rsidRDefault="007A3547" w:rsidP="007772B1">
            <w:pPr>
              <w:rPr>
                <w:rFonts w:ascii="Arial" w:hAnsi="Arial" w:cs="Arial"/>
                <w:spacing w:val="-8"/>
                <w:sz w:val="16"/>
                <w:szCs w:val="16"/>
                <w:lang w:val="en-GB"/>
              </w:rPr>
            </w:pPr>
          </w:p>
        </w:tc>
      </w:tr>
      <w:tr w:rsidR="007A3547" w:rsidRPr="000371D4" w14:paraId="3DC179ED" w14:textId="77777777" w:rsidTr="007A3547">
        <w:tc>
          <w:tcPr>
            <w:tcW w:w="7717" w:type="dxa"/>
            <w:shd w:val="clear" w:color="auto" w:fill="auto"/>
          </w:tcPr>
          <w:p w14:paraId="3E82D990" w14:textId="485FF5EF" w:rsidR="007A3547" w:rsidRPr="007A3547" w:rsidRDefault="007A3547" w:rsidP="007A3547">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t>Component 5: Analysis of inputs, processes and outputs of ST</w:t>
            </w:r>
            <w:bookmarkStart w:id="4" w:name="_Toc511654878"/>
            <w:bookmarkStart w:id="5" w:name="_Toc511654925"/>
            <w:bookmarkStart w:id="6" w:name="_Toc511656044"/>
            <w:bookmarkStart w:id="7" w:name="_Toc511656321"/>
            <w:bookmarkStart w:id="8" w:name="_Toc515207213"/>
            <w:bookmarkStart w:id="9" w:name="_Toc515207671"/>
            <w:bookmarkStart w:id="10" w:name="_Toc515207749"/>
            <w:bookmarkStart w:id="11" w:name="_Toc515207853"/>
            <w:bookmarkStart w:id="12" w:name="_Toc515207958"/>
            <w:bookmarkStart w:id="13" w:name="_Toc515222467"/>
            <w:bookmarkStart w:id="14" w:name="_Toc515239808"/>
            <w:bookmarkStart w:id="15" w:name="_Toc515245168"/>
            <w:bookmarkStart w:id="16" w:name="_Toc515245246"/>
            <w:bookmarkStart w:id="17" w:name="_Toc515247039"/>
            <w:bookmarkStart w:id="18" w:name="_Toc515259268"/>
            <w:bookmarkStart w:id="19" w:name="_Toc515260241"/>
            <w:bookmarkStart w:id="20" w:name="_Toc515261009"/>
            <w:bookmarkStart w:id="21" w:name="_Toc515261956"/>
            <w:bookmarkStart w:id="22" w:name="_Toc518899593"/>
            <w:bookmarkStart w:id="23" w:name="_Toc518902584"/>
            <w:bookmarkStart w:id="24" w:name="_Toc518902749"/>
            <w:bookmarkStart w:id="25" w:name="_Toc2948293"/>
            <w:bookmarkStart w:id="26" w:name="_Toc4135457"/>
            <w:bookmarkStart w:id="27" w:name="_Toc4151596"/>
            <w:bookmarkStart w:id="28" w:name="_Toc4409115"/>
            <w:bookmarkStart w:id="29" w:name="_Toc4415385"/>
            <w:bookmarkStart w:id="30" w:name="_Toc4485295"/>
            <w:bookmarkStart w:id="31" w:name="_Toc4658971"/>
            <w:bookmarkStart w:id="32" w:name="_Toc4676819"/>
            <w:bookmarkStart w:id="33" w:name="_Toc4678439"/>
            <w:bookmarkStart w:id="34" w:name="_Toc4678485"/>
            <w:bookmarkStart w:id="35" w:name="_Toc4678532"/>
            <w:bookmarkStart w:id="36" w:name="_Toc4678585"/>
            <w:bookmarkStart w:id="37" w:name="_Toc4678632"/>
            <w:bookmarkStart w:id="38" w:name="_Toc4680227"/>
            <w:bookmarkStart w:id="39" w:name="_Toc4682326"/>
            <w:bookmarkStart w:id="40" w:name="_Toc4999572"/>
            <w:bookmarkStart w:id="41" w:name="_Toc5008216"/>
            <w:bookmarkStart w:id="42" w:name="_Toc5010564"/>
            <w:bookmarkStart w:id="43" w:name="_Toc5013960"/>
            <w:bookmarkStart w:id="44" w:name="_Toc5020295"/>
            <w:bookmarkStart w:id="45" w:name="_Toc5023289"/>
            <w:bookmarkStart w:id="46" w:name="_Toc5023339"/>
            <w:bookmarkStart w:id="47" w:name="_Toc5024850"/>
            <w:bookmarkStart w:id="48" w:name="_Toc5025165"/>
            <w:bookmarkStart w:id="49" w:name="_Toc5026060"/>
            <w:bookmarkStart w:id="50" w:name="_Toc5026109"/>
            <w:bookmarkStart w:id="51" w:name="_Toc5026167"/>
            <w:bookmarkStart w:id="52" w:name="_Toc5026797"/>
            <w:bookmarkStart w:id="53" w:name="_Toc5026852"/>
            <w:bookmarkStart w:id="54" w:name="_Toc5027188"/>
            <w:bookmarkStart w:id="55" w:name="_Toc5096934"/>
            <w:bookmarkStart w:id="56" w:name="_Toc5098418"/>
            <w:bookmarkStart w:id="57" w:name="_Toc5098614"/>
            <w:bookmarkStart w:id="58" w:name="_Toc5268663"/>
            <w:bookmarkStart w:id="59" w:name="_Toc5268783"/>
            <w:bookmarkStart w:id="60" w:name="_Toc5269227"/>
            <w:bookmarkStart w:id="61" w:name="_Toc5269546"/>
            <w:bookmarkStart w:id="62" w:name="_Toc5269601"/>
            <w:bookmarkStart w:id="63" w:name="_Toc5270052"/>
            <w:bookmarkStart w:id="64" w:name="_Toc5270237"/>
            <w:bookmarkStart w:id="65" w:name="_Toc5272747"/>
            <w:bookmarkStart w:id="66" w:name="_Toc5272798"/>
            <w:bookmarkStart w:id="67" w:name="_Toc5272850"/>
            <w:bookmarkStart w:id="68" w:name="_Toc5275730"/>
            <w:bookmarkStart w:id="69" w:name="_Toc5276673"/>
            <w:bookmarkStart w:id="70" w:name="_Toc5358295"/>
            <w:bookmarkStart w:id="71" w:name="_Toc5364540"/>
            <w:bookmarkStart w:id="72" w:name="_Toc5607671"/>
            <w:bookmarkStart w:id="73" w:name="_Toc5607842"/>
            <w:bookmarkStart w:id="74" w:name="_Toc5612721"/>
            <w:bookmarkStart w:id="75" w:name="_Toc5613238"/>
            <w:bookmarkStart w:id="76" w:name="_Toc5615539"/>
            <w:bookmarkStart w:id="77" w:name="_Toc5621092"/>
            <w:bookmarkStart w:id="78" w:name="_Toc5621134"/>
            <w:bookmarkStart w:id="79" w:name="_Toc5625300"/>
            <w:bookmarkStart w:id="80" w:name="_Toc5629850"/>
            <w:bookmarkStart w:id="81" w:name="_Toc5629985"/>
            <w:bookmarkStart w:id="82" w:name="_Toc5630517"/>
            <w:bookmarkStart w:id="83" w:name="_Toc5783696"/>
            <w:bookmarkStart w:id="84" w:name="_Toc5790703"/>
            <w:bookmarkStart w:id="85" w:name="_Toc5790745"/>
            <w:bookmarkStart w:id="86" w:name="_Toc5804754"/>
            <w:bookmarkStart w:id="87" w:name="_Toc5959214"/>
            <w:bookmarkStart w:id="88" w:name="_Toc5959432"/>
            <w:bookmarkStart w:id="89" w:name="_Toc5959484"/>
            <w:bookmarkStart w:id="90" w:name="_Toc5960103"/>
            <w:bookmarkStart w:id="91" w:name="_Toc5965063"/>
            <w:bookmarkStart w:id="92" w:name="_Toc5969013"/>
            <w:bookmarkStart w:id="93" w:name="_Toc5970360"/>
            <w:bookmarkStart w:id="94" w:name="_Toc5970769"/>
            <w:bookmarkStart w:id="95" w:name="_Toc5970821"/>
            <w:bookmarkStart w:id="96" w:name="_Toc5974078"/>
            <w:bookmarkStart w:id="97" w:name="_Toc6918333"/>
            <w:bookmarkStart w:id="98" w:name="_Toc6918665"/>
            <w:bookmarkStart w:id="99" w:name="_Toc6925295"/>
            <w:bookmarkStart w:id="100" w:name="_Toc6989924"/>
            <w:bookmarkStart w:id="101" w:name="_Toc6989987"/>
            <w:bookmarkStart w:id="102" w:name="_Toc6990068"/>
            <w:bookmarkStart w:id="103" w:name="_Toc6990131"/>
            <w:bookmarkStart w:id="104" w:name="_Toc6990194"/>
            <w:bookmarkStart w:id="105" w:name="_Toc6990263"/>
            <w:bookmarkStart w:id="106" w:name="_Toc6990326"/>
            <w:bookmarkStart w:id="107" w:name="_Toc6990390"/>
            <w:bookmarkStart w:id="108" w:name="_Toc6990454"/>
            <w:bookmarkStart w:id="109" w:name="_Toc6991057"/>
            <w:bookmarkStart w:id="110" w:name="_Toc6995196"/>
            <w:bookmarkStart w:id="111" w:name="_Toc6995260"/>
            <w:bookmarkStart w:id="112" w:name="_Toc6995790"/>
            <w:bookmarkStart w:id="113" w:name="_Toc7011428"/>
            <w:bookmarkStart w:id="114" w:name="_Toc7019730"/>
            <w:bookmarkStart w:id="115" w:name="_Toc7020913"/>
            <w:bookmarkStart w:id="116" w:name="_Toc7035922"/>
            <w:bookmarkStart w:id="117" w:name="_Toc7039128"/>
            <w:bookmarkStart w:id="118" w:name="_Toc7039391"/>
            <w:bookmarkStart w:id="119" w:name="_Toc7040620"/>
            <w:bookmarkStart w:id="120" w:name="_Toc10713251"/>
            <w:bookmarkStart w:id="121" w:name="_Toc10713511"/>
            <w:bookmarkStart w:id="122" w:name="_Toc10713587"/>
            <w:bookmarkStart w:id="123" w:name="_Toc10715892"/>
            <w:bookmarkStart w:id="124" w:name="_Toc10716025"/>
            <w:bookmarkStart w:id="125" w:name="_Toc10716102"/>
            <w:bookmarkStart w:id="126" w:name="_Toc11053945"/>
            <w:bookmarkStart w:id="127" w:name="_Toc11054160"/>
            <w:bookmarkStart w:id="128" w:name="_Toc11054349"/>
            <w:bookmarkStart w:id="129" w:name="_Toc11054427"/>
            <w:bookmarkStart w:id="130" w:name="_Toc11063603"/>
            <w:bookmarkStart w:id="131" w:name="_Toc11063681"/>
            <w:bookmarkStart w:id="132" w:name="_Toc11063759"/>
            <w:bookmarkStart w:id="133" w:name="_Toc11063838"/>
            <w:bookmarkStart w:id="134" w:name="_Toc11063916"/>
            <w:bookmarkStart w:id="135" w:name="_Toc11072529"/>
            <w:bookmarkStart w:id="136" w:name="_Toc11076522"/>
            <w:bookmarkStart w:id="137" w:name="_Toc11076601"/>
            <w:bookmarkStart w:id="138" w:name="_Toc11076679"/>
            <w:bookmarkStart w:id="139" w:name="_Toc11136911"/>
            <w:bookmarkStart w:id="140" w:name="_Toc11155537"/>
            <w:bookmarkStart w:id="141" w:name="_Toc11155620"/>
            <w:bookmarkStart w:id="142" w:name="_Toc24700037"/>
            <w:bookmarkStart w:id="143" w:name="_Toc37024882"/>
            <w:bookmarkStart w:id="144" w:name="_Toc37049495"/>
            <w:bookmarkStart w:id="145" w:name="_Toc37055705"/>
            <w:bookmarkStart w:id="146" w:name="_Toc37055995"/>
            <w:bookmarkStart w:id="147" w:name="_Toc37056112"/>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14:paraId="3CE13CC8" w14:textId="77777777" w:rsidR="007A3547" w:rsidRPr="000371D4" w:rsidRDefault="007A3547" w:rsidP="007A3547">
            <w:pPr>
              <w:pStyle w:val="ListParagraph"/>
              <w:numPr>
                <w:ilvl w:val="1"/>
                <w:numId w:val="12"/>
              </w:numPr>
              <w:spacing w:after="0" w:line="240" w:lineRule="auto"/>
              <w:ind w:left="490" w:hanging="490"/>
              <w:rPr>
                <w:rFonts w:ascii="Arial" w:hAnsi="Arial"/>
                <w:spacing w:val="-8"/>
                <w:sz w:val="16"/>
                <w:szCs w:val="16"/>
              </w:rPr>
            </w:pPr>
            <w:r w:rsidRPr="000371D4">
              <w:rPr>
                <w:rFonts w:ascii="Arial" w:hAnsi="Arial"/>
                <w:spacing w:val="-8"/>
                <w:sz w:val="16"/>
                <w:szCs w:val="16"/>
              </w:rPr>
              <w:t>Carrying out national research for II and III cycles (ISCED 1 and ISCED 2 levels) for STEM disciplines (using representative sample) (develop a study)</w:t>
            </w:r>
          </w:p>
          <w:p w14:paraId="27E5ABD6" w14:textId="77777777" w:rsidR="007A3547" w:rsidRPr="000371D4" w:rsidRDefault="007A3547" w:rsidP="007A3547">
            <w:pPr>
              <w:pStyle w:val="ListParagraph"/>
              <w:numPr>
                <w:ilvl w:val="1"/>
                <w:numId w:val="12"/>
              </w:numPr>
              <w:spacing w:after="0" w:line="240" w:lineRule="auto"/>
              <w:ind w:left="490" w:hanging="490"/>
              <w:rPr>
                <w:rFonts w:ascii="Arial" w:hAnsi="Arial"/>
                <w:spacing w:val="-8"/>
                <w:sz w:val="16"/>
                <w:szCs w:val="16"/>
              </w:rPr>
            </w:pPr>
            <w:r w:rsidRPr="000371D4">
              <w:rPr>
                <w:rFonts w:ascii="Arial" w:hAnsi="Arial"/>
                <w:spacing w:val="-8"/>
                <w:sz w:val="16"/>
                <w:szCs w:val="16"/>
              </w:rPr>
              <w:t>Developing the new assessment items for testing student achievements in STEM disciplines</w:t>
            </w:r>
          </w:p>
          <w:p w14:paraId="30FDE8CA" w14:textId="77777777" w:rsidR="007A3547" w:rsidRPr="000371D4" w:rsidRDefault="007A3547" w:rsidP="007A3547">
            <w:pPr>
              <w:pStyle w:val="ListParagraph"/>
              <w:numPr>
                <w:ilvl w:val="1"/>
                <w:numId w:val="12"/>
              </w:numPr>
              <w:spacing w:after="0" w:line="240" w:lineRule="auto"/>
              <w:ind w:left="490" w:hanging="490"/>
              <w:rPr>
                <w:rFonts w:ascii="Arial" w:hAnsi="Arial"/>
                <w:spacing w:val="-8"/>
                <w:sz w:val="16"/>
                <w:szCs w:val="16"/>
              </w:rPr>
            </w:pPr>
            <w:r w:rsidRPr="000371D4">
              <w:rPr>
                <w:rFonts w:ascii="Arial" w:hAnsi="Arial"/>
                <w:spacing w:val="-8"/>
                <w:sz w:val="16"/>
                <w:szCs w:val="16"/>
              </w:rPr>
              <w:t>All activities under components should be coordinated with respect to timing and results</w:t>
            </w:r>
          </w:p>
        </w:tc>
        <w:tc>
          <w:tcPr>
            <w:tcW w:w="2183" w:type="dxa"/>
            <w:vMerge/>
            <w:shd w:val="clear" w:color="auto" w:fill="auto"/>
          </w:tcPr>
          <w:p w14:paraId="17D86221"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c>
          <w:tcPr>
            <w:tcW w:w="2430" w:type="dxa"/>
            <w:vMerge/>
            <w:shd w:val="clear" w:color="auto" w:fill="auto"/>
          </w:tcPr>
          <w:p w14:paraId="6339502C" w14:textId="77777777" w:rsidR="007A3547" w:rsidRPr="000371D4" w:rsidRDefault="007A3547" w:rsidP="007772B1">
            <w:pPr>
              <w:rPr>
                <w:rFonts w:ascii="Arial" w:hAnsi="Arial" w:cs="Arial"/>
                <w:spacing w:val="-8"/>
                <w:sz w:val="16"/>
                <w:szCs w:val="16"/>
                <w:lang w:val="en-GB"/>
              </w:rPr>
            </w:pPr>
          </w:p>
        </w:tc>
        <w:tc>
          <w:tcPr>
            <w:tcW w:w="2070" w:type="dxa"/>
            <w:vMerge/>
            <w:shd w:val="clear" w:color="auto" w:fill="auto"/>
          </w:tcPr>
          <w:p w14:paraId="28C58D10" w14:textId="77777777" w:rsidR="007A3547" w:rsidRPr="000371D4" w:rsidRDefault="007A3547" w:rsidP="007772B1">
            <w:pPr>
              <w:rPr>
                <w:rFonts w:ascii="Arial" w:hAnsi="Arial" w:cs="Arial"/>
                <w:spacing w:val="-8"/>
                <w:sz w:val="16"/>
                <w:szCs w:val="16"/>
                <w:lang w:val="en-GB"/>
              </w:rPr>
            </w:pPr>
          </w:p>
        </w:tc>
      </w:tr>
      <w:tr w:rsidR="007A3547" w:rsidRPr="000371D4" w14:paraId="4BBED004" w14:textId="77777777" w:rsidTr="007A3547">
        <w:tc>
          <w:tcPr>
            <w:tcW w:w="7717" w:type="dxa"/>
            <w:shd w:val="clear" w:color="auto" w:fill="auto"/>
          </w:tcPr>
          <w:p w14:paraId="426F4E24" w14:textId="77777777" w:rsidR="007A3547" w:rsidRPr="000371D4" w:rsidRDefault="007A3547" w:rsidP="007772B1">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t>Crosscutting activities</w:t>
            </w:r>
          </w:p>
          <w:p w14:paraId="43159B23" w14:textId="77777777" w:rsidR="007A3547" w:rsidRPr="000371D4" w:rsidRDefault="007A3547" w:rsidP="007A3547">
            <w:pPr>
              <w:pStyle w:val="ListParagraph"/>
              <w:numPr>
                <w:ilvl w:val="1"/>
                <w:numId w:val="10"/>
              </w:numPr>
              <w:spacing w:after="0" w:line="240" w:lineRule="auto"/>
              <w:ind w:left="490" w:hanging="490"/>
              <w:rPr>
                <w:rFonts w:ascii="Arial" w:hAnsi="Arial"/>
                <w:spacing w:val="-8"/>
                <w:sz w:val="16"/>
                <w:szCs w:val="16"/>
              </w:rPr>
            </w:pPr>
            <w:r w:rsidRPr="000371D4">
              <w:rPr>
                <w:rFonts w:ascii="Arial" w:hAnsi="Arial"/>
                <w:spacing w:val="-8"/>
                <w:sz w:val="16"/>
                <w:szCs w:val="16"/>
              </w:rPr>
              <w:t>Project monitoring and evaluation</w:t>
            </w:r>
          </w:p>
          <w:p w14:paraId="2EED624F" w14:textId="77777777" w:rsidR="007A3547" w:rsidRPr="000371D4" w:rsidRDefault="007A3547" w:rsidP="007A3547">
            <w:pPr>
              <w:pStyle w:val="ListParagraph"/>
              <w:numPr>
                <w:ilvl w:val="1"/>
                <w:numId w:val="10"/>
              </w:numPr>
              <w:spacing w:after="0" w:line="240" w:lineRule="auto"/>
              <w:ind w:left="490" w:hanging="490"/>
              <w:rPr>
                <w:rFonts w:ascii="Arial" w:hAnsi="Arial"/>
                <w:spacing w:val="-8"/>
                <w:sz w:val="16"/>
                <w:szCs w:val="16"/>
              </w:rPr>
            </w:pPr>
            <w:r w:rsidRPr="000371D4">
              <w:rPr>
                <w:rFonts w:ascii="Arial" w:hAnsi="Arial"/>
                <w:spacing w:val="-8"/>
                <w:sz w:val="16"/>
                <w:szCs w:val="16"/>
              </w:rPr>
              <w:t>Meetings of the PSC</w:t>
            </w:r>
          </w:p>
          <w:p w14:paraId="63E14D4F" w14:textId="77777777" w:rsidR="007A3547" w:rsidRPr="000371D4" w:rsidRDefault="007A3547" w:rsidP="007A3547">
            <w:pPr>
              <w:pStyle w:val="ListParagraph"/>
              <w:numPr>
                <w:ilvl w:val="1"/>
                <w:numId w:val="10"/>
              </w:numPr>
              <w:spacing w:after="0" w:line="240" w:lineRule="auto"/>
              <w:ind w:left="490" w:hanging="490"/>
              <w:rPr>
                <w:rFonts w:ascii="Arial" w:hAnsi="Arial"/>
                <w:b/>
                <w:color w:val="7A2021"/>
                <w:spacing w:val="-8"/>
                <w:sz w:val="16"/>
                <w:szCs w:val="16"/>
              </w:rPr>
            </w:pPr>
            <w:r w:rsidRPr="000371D4">
              <w:rPr>
                <w:rFonts w:ascii="Arial" w:hAnsi="Arial"/>
                <w:spacing w:val="-8"/>
                <w:sz w:val="16"/>
                <w:szCs w:val="16"/>
              </w:rPr>
              <w:t xml:space="preserve">Reporting the Project progress </w:t>
            </w:r>
          </w:p>
        </w:tc>
        <w:tc>
          <w:tcPr>
            <w:tcW w:w="2183" w:type="dxa"/>
            <w:vMerge/>
            <w:shd w:val="clear" w:color="auto" w:fill="auto"/>
          </w:tcPr>
          <w:p w14:paraId="555FBD05"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c>
          <w:tcPr>
            <w:tcW w:w="2430" w:type="dxa"/>
            <w:vMerge/>
            <w:shd w:val="clear" w:color="auto" w:fill="auto"/>
          </w:tcPr>
          <w:p w14:paraId="54E3432E" w14:textId="77777777" w:rsidR="007A3547" w:rsidRPr="000371D4" w:rsidRDefault="007A3547" w:rsidP="007772B1">
            <w:pPr>
              <w:rPr>
                <w:rFonts w:ascii="Arial" w:hAnsi="Arial" w:cs="Arial"/>
                <w:spacing w:val="-8"/>
                <w:sz w:val="16"/>
                <w:szCs w:val="16"/>
                <w:lang w:val="en-GB"/>
              </w:rPr>
            </w:pPr>
          </w:p>
        </w:tc>
        <w:tc>
          <w:tcPr>
            <w:tcW w:w="2070" w:type="dxa"/>
            <w:vMerge/>
            <w:shd w:val="clear" w:color="auto" w:fill="auto"/>
          </w:tcPr>
          <w:p w14:paraId="2D9517CD" w14:textId="77777777" w:rsidR="007A3547" w:rsidRPr="000371D4" w:rsidRDefault="007A3547" w:rsidP="007772B1">
            <w:pPr>
              <w:rPr>
                <w:rFonts w:ascii="Arial" w:hAnsi="Arial" w:cs="Arial"/>
                <w:spacing w:val="-8"/>
                <w:sz w:val="16"/>
                <w:szCs w:val="16"/>
                <w:lang w:val="en-GB"/>
              </w:rPr>
            </w:pPr>
          </w:p>
        </w:tc>
      </w:tr>
      <w:tr w:rsidR="007A3547" w:rsidRPr="000371D4" w14:paraId="3506C31D" w14:textId="77777777" w:rsidTr="007A3547">
        <w:tc>
          <w:tcPr>
            <w:tcW w:w="7717" w:type="dxa"/>
            <w:shd w:val="clear" w:color="auto" w:fill="auto"/>
          </w:tcPr>
          <w:p w14:paraId="723EFA4C" w14:textId="77777777" w:rsidR="007A3547" w:rsidRPr="000371D4" w:rsidRDefault="007A3547" w:rsidP="007772B1">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t>Closing phase</w:t>
            </w:r>
          </w:p>
          <w:p w14:paraId="7515356F" w14:textId="77777777" w:rsidR="007A3547" w:rsidRPr="000371D4" w:rsidRDefault="007A3547" w:rsidP="007A3547">
            <w:pPr>
              <w:pStyle w:val="ListParagraph"/>
              <w:numPr>
                <w:ilvl w:val="1"/>
                <w:numId w:val="11"/>
              </w:numPr>
              <w:spacing w:after="0" w:line="240" w:lineRule="auto"/>
              <w:ind w:left="490" w:hanging="490"/>
              <w:rPr>
                <w:rFonts w:ascii="Arial" w:hAnsi="Arial"/>
                <w:b/>
                <w:color w:val="7A2021"/>
                <w:spacing w:val="-8"/>
                <w:sz w:val="16"/>
                <w:szCs w:val="16"/>
              </w:rPr>
            </w:pPr>
            <w:r w:rsidRPr="000371D4">
              <w:rPr>
                <w:rFonts w:ascii="Arial" w:hAnsi="Arial"/>
                <w:spacing w:val="-8"/>
                <w:sz w:val="16"/>
                <w:szCs w:val="16"/>
              </w:rPr>
              <w:t>Conducting the hand-over process and closing the Project office</w:t>
            </w:r>
          </w:p>
        </w:tc>
        <w:tc>
          <w:tcPr>
            <w:tcW w:w="2183" w:type="dxa"/>
            <w:vMerge/>
            <w:shd w:val="clear" w:color="auto" w:fill="auto"/>
          </w:tcPr>
          <w:p w14:paraId="49AFDF08"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c>
          <w:tcPr>
            <w:tcW w:w="2430" w:type="dxa"/>
            <w:vMerge/>
            <w:shd w:val="clear" w:color="auto" w:fill="auto"/>
          </w:tcPr>
          <w:p w14:paraId="7B0C0B8C" w14:textId="77777777" w:rsidR="007A3547" w:rsidRPr="000371D4" w:rsidRDefault="007A3547" w:rsidP="007772B1">
            <w:pPr>
              <w:rPr>
                <w:rFonts w:ascii="Arial" w:hAnsi="Arial" w:cs="Arial"/>
                <w:spacing w:val="-8"/>
                <w:sz w:val="16"/>
                <w:szCs w:val="16"/>
                <w:lang w:val="en-GB"/>
              </w:rPr>
            </w:pPr>
          </w:p>
        </w:tc>
        <w:tc>
          <w:tcPr>
            <w:tcW w:w="2070" w:type="dxa"/>
            <w:vMerge/>
            <w:shd w:val="clear" w:color="auto" w:fill="auto"/>
          </w:tcPr>
          <w:p w14:paraId="1823EB4E" w14:textId="77777777" w:rsidR="007A3547" w:rsidRPr="000371D4" w:rsidRDefault="007A3547" w:rsidP="007772B1">
            <w:pPr>
              <w:rPr>
                <w:rFonts w:ascii="Arial" w:hAnsi="Arial" w:cs="Arial"/>
                <w:spacing w:val="-8"/>
                <w:sz w:val="16"/>
                <w:szCs w:val="16"/>
                <w:lang w:val="en-GB"/>
              </w:rPr>
            </w:pPr>
          </w:p>
        </w:tc>
      </w:tr>
    </w:tbl>
    <w:p w14:paraId="0FDF75C0" w14:textId="77777777" w:rsidR="007A3547" w:rsidRDefault="007A3547"/>
    <w:sectPr w:rsidR="007A3547" w:rsidSect="007A3547">
      <w:headerReference w:type="default" r:id="rId7"/>
      <w:pgSz w:w="16840" w:h="1190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5A7F86" w14:textId="77777777" w:rsidR="00B61977" w:rsidRDefault="00B61977" w:rsidP="007A3547">
      <w:pPr>
        <w:spacing w:after="0" w:line="240" w:lineRule="auto"/>
      </w:pPr>
      <w:r>
        <w:separator/>
      </w:r>
    </w:p>
  </w:endnote>
  <w:endnote w:type="continuationSeparator" w:id="0">
    <w:p w14:paraId="156BF13E" w14:textId="77777777" w:rsidR="00B61977" w:rsidRDefault="00B61977" w:rsidP="007A3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E2CC7D" w14:textId="77777777" w:rsidR="00B61977" w:rsidRDefault="00B61977" w:rsidP="007A3547">
      <w:pPr>
        <w:spacing w:after="0" w:line="240" w:lineRule="auto"/>
      </w:pPr>
      <w:r>
        <w:separator/>
      </w:r>
    </w:p>
  </w:footnote>
  <w:footnote w:type="continuationSeparator" w:id="0">
    <w:p w14:paraId="3ACCAA6E" w14:textId="77777777" w:rsidR="00B61977" w:rsidRDefault="00B61977" w:rsidP="007A35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4400" w:type="dxa"/>
      <w:tblBorders>
        <w:bottom w:val="single" w:sz="4" w:space="0" w:color="auto"/>
      </w:tblBorders>
      <w:tblLook w:val="04A0" w:firstRow="1" w:lastRow="0" w:firstColumn="1" w:lastColumn="0" w:noHBand="0" w:noVBand="1"/>
    </w:tblPr>
    <w:tblGrid>
      <w:gridCol w:w="6678"/>
      <w:gridCol w:w="7722"/>
    </w:tblGrid>
    <w:tr w:rsidR="007A3547" w:rsidRPr="00561ED4" w14:paraId="3166DA2A" w14:textId="77777777" w:rsidTr="007A3547">
      <w:tc>
        <w:tcPr>
          <w:tcW w:w="6678" w:type="dxa"/>
          <w:shd w:val="clear" w:color="auto" w:fill="auto"/>
        </w:tcPr>
        <w:p w14:paraId="2CBF9C6A" w14:textId="77777777" w:rsidR="007A3547" w:rsidRPr="00561ED4" w:rsidRDefault="007A3547" w:rsidP="007A3547">
          <w:pPr>
            <w:tabs>
              <w:tab w:val="center" w:pos="4536"/>
              <w:tab w:val="right" w:pos="9072"/>
            </w:tabs>
            <w:spacing w:after="0" w:line="240" w:lineRule="auto"/>
            <w:rPr>
              <w:rFonts w:ascii="Arial" w:hAnsi="Arial" w:cs="Arial"/>
              <w:i/>
              <w:sz w:val="20"/>
              <w:szCs w:val="20"/>
              <w:lang w:val="en-GB"/>
            </w:rPr>
          </w:pPr>
          <w:r w:rsidRPr="00561ED4">
            <w:rPr>
              <w:rFonts w:ascii="Arial" w:hAnsi="Arial" w:cs="Arial"/>
              <w:i/>
              <w:sz w:val="20"/>
              <w:szCs w:val="20"/>
              <w:lang w:val="en-GB"/>
            </w:rPr>
            <w:t>Integration of key competences into the education system of Montenegro</w:t>
          </w:r>
        </w:p>
      </w:tc>
      <w:tc>
        <w:tcPr>
          <w:tcW w:w="7722" w:type="dxa"/>
          <w:shd w:val="clear" w:color="auto" w:fill="auto"/>
        </w:tcPr>
        <w:p w14:paraId="4DE04FEB" w14:textId="77777777" w:rsidR="007A3547" w:rsidRPr="00561ED4" w:rsidRDefault="007A3547" w:rsidP="007A3547">
          <w:pPr>
            <w:tabs>
              <w:tab w:val="center" w:pos="4536"/>
              <w:tab w:val="right" w:pos="9072"/>
            </w:tabs>
            <w:spacing w:after="0" w:line="240" w:lineRule="auto"/>
            <w:jc w:val="right"/>
            <w:rPr>
              <w:rFonts w:ascii="Arial" w:hAnsi="Arial" w:cs="Arial"/>
              <w:i/>
              <w:sz w:val="20"/>
              <w:szCs w:val="20"/>
              <w:lang w:val="en-GB"/>
            </w:rPr>
          </w:pPr>
          <w:r>
            <w:rPr>
              <w:rFonts w:ascii="Arial" w:hAnsi="Arial" w:cs="Arial"/>
              <w:i/>
              <w:sz w:val="20"/>
              <w:szCs w:val="20"/>
              <w:lang w:val="en-GB"/>
            </w:rPr>
            <w:t>The First Progress Report</w:t>
          </w:r>
        </w:p>
      </w:tc>
    </w:tr>
  </w:tbl>
  <w:p w14:paraId="3A74792D" w14:textId="77777777" w:rsidR="007A3547" w:rsidRDefault="007A35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1B080C"/>
    <w:multiLevelType w:val="multilevel"/>
    <w:tmpl w:val="EB5E1F34"/>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A892749"/>
    <w:multiLevelType w:val="multilevel"/>
    <w:tmpl w:val="9086CD9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EEA3B80"/>
    <w:multiLevelType w:val="hybridMultilevel"/>
    <w:tmpl w:val="5226CDE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169002E"/>
    <w:multiLevelType w:val="multilevel"/>
    <w:tmpl w:val="402A0A5A"/>
    <w:lvl w:ilvl="0">
      <w:start w:val="7"/>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4" w15:restartNumberingAfterBreak="0">
    <w:nsid w:val="24102B42"/>
    <w:multiLevelType w:val="multilevel"/>
    <w:tmpl w:val="FCF62C1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5E8461E"/>
    <w:multiLevelType w:val="hybridMultilevel"/>
    <w:tmpl w:val="78A4B472"/>
    <w:lvl w:ilvl="0" w:tplc="5DD65EFC">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ED07259"/>
    <w:multiLevelType w:val="multilevel"/>
    <w:tmpl w:val="361EA9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4330CB1"/>
    <w:multiLevelType w:val="hybridMultilevel"/>
    <w:tmpl w:val="11F2B3C0"/>
    <w:lvl w:ilvl="0" w:tplc="5DD65EFC">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E6C5793"/>
    <w:multiLevelType w:val="multilevel"/>
    <w:tmpl w:val="B442EE1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600A21CE"/>
    <w:multiLevelType w:val="multilevel"/>
    <w:tmpl w:val="E7AA0E5A"/>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1429"/>
        </w:tabs>
        <w:ind w:left="1429"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62034D96"/>
    <w:multiLevelType w:val="multilevel"/>
    <w:tmpl w:val="BEE86CD6"/>
    <w:lvl w:ilvl="0">
      <w:start w:val="2"/>
      <w:numFmt w:val="decimal"/>
      <w:lvlText w:val="%1."/>
      <w:lvlJc w:val="left"/>
      <w:pPr>
        <w:ind w:left="360" w:hanging="360"/>
      </w:pPr>
      <w:rPr>
        <w:rFonts w:cs="Times New Roman" w:hint="default"/>
        <w:sz w:val="18"/>
      </w:rPr>
    </w:lvl>
    <w:lvl w:ilvl="1">
      <w:start w:val="1"/>
      <w:numFmt w:val="decimal"/>
      <w:lvlText w:val="%1.%2."/>
      <w:lvlJc w:val="left"/>
      <w:pPr>
        <w:ind w:left="360" w:hanging="360"/>
      </w:pPr>
      <w:rPr>
        <w:rFonts w:cs="Times New Roman" w:hint="default"/>
        <w:b w:val="0"/>
        <w:color w:val="auto"/>
        <w:sz w:val="18"/>
      </w:rPr>
    </w:lvl>
    <w:lvl w:ilvl="2">
      <w:start w:val="1"/>
      <w:numFmt w:val="decimal"/>
      <w:lvlText w:val="%1.%2.%3."/>
      <w:lvlJc w:val="left"/>
      <w:pPr>
        <w:ind w:left="720" w:hanging="720"/>
      </w:pPr>
      <w:rPr>
        <w:rFonts w:cs="Times New Roman" w:hint="default"/>
        <w:sz w:val="18"/>
      </w:rPr>
    </w:lvl>
    <w:lvl w:ilvl="3">
      <w:start w:val="1"/>
      <w:numFmt w:val="decimal"/>
      <w:lvlText w:val="%1.%2.%3.%4."/>
      <w:lvlJc w:val="left"/>
      <w:pPr>
        <w:ind w:left="720" w:hanging="720"/>
      </w:pPr>
      <w:rPr>
        <w:rFonts w:cs="Times New Roman" w:hint="default"/>
        <w:sz w:val="18"/>
      </w:rPr>
    </w:lvl>
    <w:lvl w:ilvl="4">
      <w:start w:val="1"/>
      <w:numFmt w:val="decimal"/>
      <w:lvlText w:val="%1.%2.%3.%4.%5."/>
      <w:lvlJc w:val="left"/>
      <w:pPr>
        <w:ind w:left="1080" w:hanging="1080"/>
      </w:pPr>
      <w:rPr>
        <w:rFonts w:cs="Times New Roman" w:hint="default"/>
        <w:sz w:val="18"/>
      </w:rPr>
    </w:lvl>
    <w:lvl w:ilvl="5">
      <w:start w:val="1"/>
      <w:numFmt w:val="decimal"/>
      <w:lvlText w:val="%1.%2.%3.%4.%5.%6."/>
      <w:lvlJc w:val="left"/>
      <w:pPr>
        <w:ind w:left="1080" w:hanging="1080"/>
      </w:pPr>
      <w:rPr>
        <w:rFonts w:cs="Times New Roman" w:hint="default"/>
        <w:sz w:val="18"/>
      </w:rPr>
    </w:lvl>
    <w:lvl w:ilvl="6">
      <w:start w:val="1"/>
      <w:numFmt w:val="decimal"/>
      <w:lvlText w:val="%1.%2.%3.%4.%5.%6.%7."/>
      <w:lvlJc w:val="left"/>
      <w:pPr>
        <w:ind w:left="1440" w:hanging="1440"/>
      </w:pPr>
      <w:rPr>
        <w:rFonts w:cs="Times New Roman" w:hint="default"/>
        <w:sz w:val="18"/>
      </w:rPr>
    </w:lvl>
    <w:lvl w:ilvl="7">
      <w:start w:val="1"/>
      <w:numFmt w:val="decimal"/>
      <w:lvlText w:val="%1.%2.%3.%4.%5.%6.%7.%8."/>
      <w:lvlJc w:val="left"/>
      <w:pPr>
        <w:ind w:left="1440" w:hanging="1440"/>
      </w:pPr>
      <w:rPr>
        <w:rFonts w:cs="Times New Roman" w:hint="default"/>
        <w:sz w:val="18"/>
      </w:rPr>
    </w:lvl>
    <w:lvl w:ilvl="8">
      <w:start w:val="1"/>
      <w:numFmt w:val="decimal"/>
      <w:lvlText w:val="%1.%2.%3.%4.%5.%6.%7.%8.%9."/>
      <w:lvlJc w:val="left"/>
      <w:pPr>
        <w:ind w:left="1800" w:hanging="1800"/>
      </w:pPr>
      <w:rPr>
        <w:rFonts w:cs="Times New Roman" w:hint="default"/>
        <w:sz w:val="18"/>
      </w:rPr>
    </w:lvl>
  </w:abstractNum>
  <w:abstractNum w:abstractNumId="11" w15:restartNumberingAfterBreak="0">
    <w:nsid w:val="74ED7A87"/>
    <w:multiLevelType w:val="multilevel"/>
    <w:tmpl w:val="18C6C130"/>
    <w:lvl w:ilvl="0">
      <w:start w:val="6"/>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num w:numId="1">
    <w:abstractNumId w:val="7"/>
  </w:num>
  <w:num w:numId="2">
    <w:abstractNumId w:val="2"/>
  </w:num>
  <w:num w:numId="3">
    <w:abstractNumId w:val="5"/>
  </w:num>
  <w:num w:numId="4">
    <w:abstractNumId w:val="9"/>
  </w:num>
  <w:num w:numId="5">
    <w:abstractNumId w:val="10"/>
  </w:num>
  <w:num w:numId="6">
    <w:abstractNumId w:val="0"/>
  </w:num>
  <w:num w:numId="7">
    <w:abstractNumId w:val="4"/>
  </w:num>
  <w:num w:numId="8">
    <w:abstractNumId w:val="1"/>
  </w:num>
  <w:num w:numId="9">
    <w:abstractNumId w:val="8"/>
  </w:num>
  <w:num w:numId="10">
    <w:abstractNumId w:val="11"/>
  </w:num>
  <w:num w:numId="11">
    <w:abstractNumId w:val="3"/>
  </w:num>
  <w:num w:numId="1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oris Curkovic">
    <w15:presenceInfo w15:providerId="Windows Live" w15:userId="d2d290f20fa3960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547"/>
    <w:rsid w:val="000E3374"/>
    <w:rsid w:val="007A3547"/>
    <w:rsid w:val="00B61977"/>
    <w:rsid w:val="00C00CB0"/>
    <w:rsid w:val="00DB4C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F1DD024"/>
  <w15:chartTrackingRefBased/>
  <w15:docId w15:val="{F6C2B23B-DBF3-7D4D-B164-95B86C067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3547"/>
    <w:pPr>
      <w:spacing w:after="160" w:line="259" w:lineRule="auto"/>
    </w:pPr>
    <w:rPr>
      <w:rFonts w:ascii="Calibri" w:eastAsia="Calibri" w:hAnsi="Calibri" w:cs="Times New Roman"/>
      <w:sz w:val="22"/>
      <w:szCs w:val="22"/>
      <w:lang w:val="de-AT"/>
    </w:rPr>
  </w:style>
  <w:style w:type="paragraph" w:styleId="Heading2">
    <w:name w:val="heading 2"/>
    <w:basedOn w:val="Normal"/>
    <w:next w:val="Normal"/>
    <w:link w:val="Heading2Char"/>
    <w:unhideWhenUsed/>
    <w:qFormat/>
    <w:rsid w:val="007A3547"/>
    <w:pPr>
      <w:keepNext/>
      <w:keepLines/>
      <w:spacing w:before="200" w:after="0"/>
      <w:outlineLvl w:val="1"/>
    </w:pPr>
    <w:rPr>
      <w:rFonts w:ascii="Calibri Light" w:eastAsia="Times New Roman" w:hAnsi="Calibri Light"/>
      <w:b/>
      <w:bCs/>
      <w:color w:val="5B9BD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A3547"/>
    <w:rPr>
      <w:rFonts w:ascii="Calibri Light" w:eastAsia="Times New Roman" w:hAnsi="Calibri Light" w:cs="Times New Roman"/>
      <w:b/>
      <w:bCs/>
      <w:color w:val="5B9BD5"/>
      <w:sz w:val="26"/>
      <w:szCs w:val="26"/>
      <w:lang w:val="de-AT"/>
    </w:rPr>
  </w:style>
  <w:style w:type="paragraph" w:styleId="ListParagraph">
    <w:name w:val="List Paragraph"/>
    <w:aliases w:val="Tasks,Heading 2_sj,Report Para,List Paragraph (bulleted list),Bullet 1 List,FooterText,Paragraphe de liste1,Numbered Para 1,Dot pt,List Paragraph Char Char Char,Indicator Text,Bullet 1,MAIN CONTENT,List Paragraph12,List Paragrap"/>
    <w:basedOn w:val="Normal"/>
    <w:uiPriority w:val="34"/>
    <w:qFormat/>
    <w:rsid w:val="007A3547"/>
    <w:pPr>
      <w:ind w:left="720"/>
      <w:contextualSpacing/>
    </w:pPr>
    <w:rPr>
      <w:rFonts w:cs="Arial"/>
      <w:lang w:val="en-GB"/>
    </w:rPr>
  </w:style>
  <w:style w:type="paragraph" w:styleId="Header">
    <w:name w:val="header"/>
    <w:basedOn w:val="Normal"/>
    <w:link w:val="HeaderChar"/>
    <w:uiPriority w:val="99"/>
    <w:unhideWhenUsed/>
    <w:rsid w:val="007A35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3547"/>
    <w:rPr>
      <w:rFonts w:ascii="Calibri" w:eastAsia="Calibri" w:hAnsi="Calibri" w:cs="Times New Roman"/>
      <w:sz w:val="22"/>
      <w:szCs w:val="22"/>
      <w:lang w:val="de-AT"/>
    </w:rPr>
  </w:style>
  <w:style w:type="paragraph" w:styleId="Footer">
    <w:name w:val="footer"/>
    <w:basedOn w:val="Normal"/>
    <w:link w:val="FooterChar"/>
    <w:uiPriority w:val="99"/>
    <w:unhideWhenUsed/>
    <w:rsid w:val="007A35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3547"/>
    <w:rPr>
      <w:rFonts w:ascii="Calibri" w:eastAsia="Calibri" w:hAnsi="Calibri" w:cs="Times New Roman"/>
      <w:sz w:val="22"/>
      <w:szCs w:val="22"/>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1714</Words>
  <Characters>9774</Characters>
  <Application>Microsoft Office Word</Application>
  <DocSecurity>0</DocSecurity>
  <Lines>81</Lines>
  <Paragraphs>22</Paragraphs>
  <ScaleCrop>false</ScaleCrop>
  <Company/>
  <LinksUpToDate>false</LinksUpToDate>
  <CharactersWithSpaces>11466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Curkovic</dc:creator>
  <cp:keywords/>
  <dc:description/>
  <cp:lastModifiedBy>Boris Curkovic</cp:lastModifiedBy>
  <cp:revision>2</cp:revision>
  <dcterms:created xsi:type="dcterms:W3CDTF">2020-04-06T08:01:00Z</dcterms:created>
  <dcterms:modified xsi:type="dcterms:W3CDTF">2020-04-28T09:34:00Z</dcterms:modified>
</cp:coreProperties>
</file>